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FC3" w:rsidRDefault="00AF0FC3" w:rsidP="006610B3">
      <w:pPr>
        <w:spacing w:line="800" w:lineRule="exact"/>
        <w:jc w:val="right"/>
        <w:rPr>
          <w:rFonts w:ascii="仿宋_GB2312" w:eastAsia="仿宋_GB2312"/>
          <w:sz w:val="48"/>
          <w:szCs w:val="48"/>
        </w:rPr>
      </w:pPr>
    </w:p>
    <w:p w:rsidR="006610B3" w:rsidRDefault="006610B3">
      <w:pPr>
        <w:spacing w:line="800" w:lineRule="exact"/>
        <w:rPr>
          <w:rFonts w:ascii="仿宋_GB2312" w:eastAsia="仿宋_GB2312"/>
          <w:sz w:val="48"/>
          <w:szCs w:val="48"/>
        </w:rPr>
      </w:pPr>
    </w:p>
    <w:p w:rsidR="00AF0FC3" w:rsidRDefault="004B37F0" w:rsidP="0087092A">
      <w:pPr>
        <w:spacing w:line="800" w:lineRule="exact"/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 w:hint="eastAsia"/>
          <w:b/>
          <w:sz w:val="52"/>
          <w:szCs w:val="52"/>
        </w:rPr>
        <w:t>广州地区注册会计师</w:t>
      </w:r>
      <w:r w:rsidR="00E76001">
        <w:rPr>
          <w:rFonts w:ascii="黑体" w:eastAsia="黑体" w:hint="eastAsia"/>
          <w:b/>
          <w:sz w:val="52"/>
          <w:szCs w:val="52"/>
        </w:rPr>
        <w:t>行业</w:t>
      </w:r>
      <w:r>
        <w:rPr>
          <w:rFonts w:ascii="黑体" w:eastAsia="黑体" w:hint="eastAsia"/>
          <w:b/>
          <w:sz w:val="52"/>
          <w:szCs w:val="52"/>
        </w:rPr>
        <w:t>继续教育</w:t>
      </w:r>
    </w:p>
    <w:p w:rsidR="0087092A" w:rsidRDefault="0087092A" w:rsidP="0087092A">
      <w:pPr>
        <w:spacing w:line="800" w:lineRule="exact"/>
        <w:jc w:val="center"/>
        <w:rPr>
          <w:rFonts w:ascii="黑体" w:eastAsia="黑体"/>
          <w:b/>
          <w:sz w:val="52"/>
          <w:szCs w:val="52"/>
        </w:rPr>
      </w:pPr>
    </w:p>
    <w:p w:rsidR="00AF0FC3" w:rsidRDefault="004B37F0">
      <w:pPr>
        <w:spacing w:line="800" w:lineRule="exact"/>
        <w:jc w:val="center"/>
        <w:rPr>
          <w:rFonts w:ascii="黑体" w:eastAsia="黑体"/>
          <w:b/>
          <w:sz w:val="52"/>
          <w:szCs w:val="52"/>
        </w:rPr>
      </w:pPr>
      <w:r>
        <w:rPr>
          <w:rFonts w:ascii="黑体" w:eastAsia="黑体" w:hint="eastAsia"/>
          <w:b/>
          <w:sz w:val="52"/>
          <w:szCs w:val="52"/>
        </w:rPr>
        <w:t>优 秀 课 程</w:t>
      </w:r>
      <w:r w:rsidR="00AF0FC3">
        <w:rPr>
          <w:rFonts w:ascii="黑体" w:eastAsia="黑体" w:hint="eastAsia"/>
          <w:b/>
          <w:sz w:val="52"/>
          <w:szCs w:val="52"/>
        </w:rPr>
        <w:t xml:space="preserve"> </w:t>
      </w:r>
      <w:r w:rsidR="00E76001">
        <w:rPr>
          <w:rFonts w:ascii="黑体" w:eastAsia="黑体" w:hint="eastAsia"/>
          <w:b/>
          <w:sz w:val="52"/>
          <w:szCs w:val="52"/>
        </w:rPr>
        <w:t>申 报</w:t>
      </w:r>
      <w:r w:rsidR="00AF0FC3">
        <w:rPr>
          <w:rFonts w:ascii="黑体" w:eastAsia="黑体" w:hint="eastAsia"/>
          <w:b/>
          <w:sz w:val="52"/>
          <w:szCs w:val="52"/>
        </w:rPr>
        <w:t xml:space="preserve"> 表</w:t>
      </w:r>
    </w:p>
    <w:p w:rsidR="00AF0FC3" w:rsidRDefault="00AF0FC3">
      <w:pPr>
        <w:spacing w:line="800" w:lineRule="exact"/>
        <w:jc w:val="center"/>
        <w:rPr>
          <w:rFonts w:ascii="黑体" w:eastAsia="黑体"/>
          <w:sz w:val="72"/>
          <w:szCs w:val="72"/>
        </w:rPr>
      </w:pPr>
    </w:p>
    <w:p w:rsidR="00AF0FC3" w:rsidRPr="00C05B9F" w:rsidRDefault="004B37F0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  <w:u w:val="single"/>
        </w:rPr>
      </w:pPr>
      <w:r w:rsidRPr="00C05B9F">
        <w:rPr>
          <w:rFonts w:ascii="仿宋_GB2312" w:eastAsia="仿宋_GB2312" w:hint="eastAsia"/>
          <w:b/>
          <w:sz w:val="28"/>
          <w:szCs w:val="32"/>
        </w:rPr>
        <w:t>课程名称</w:t>
      </w:r>
      <w:r w:rsidR="00AF0FC3" w:rsidRPr="00C05B9F">
        <w:rPr>
          <w:rFonts w:ascii="仿宋_GB2312" w:eastAsia="仿宋_GB2312" w:hint="eastAsia"/>
          <w:b/>
          <w:sz w:val="28"/>
          <w:szCs w:val="32"/>
        </w:rPr>
        <w:t>：</w:t>
      </w:r>
      <w:r w:rsidR="00AF0FC3"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                                </w:t>
      </w:r>
      <w:r w:rsidR="00004F96">
        <w:rPr>
          <w:rFonts w:ascii="仿宋_GB2312" w:eastAsia="仿宋_GB2312"/>
          <w:b/>
          <w:sz w:val="28"/>
          <w:szCs w:val="32"/>
          <w:u w:val="single"/>
        </w:rPr>
        <w:t xml:space="preserve">       </w:t>
      </w:r>
    </w:p>
    <w:p w:rsidR="004B37F0" w:rsidRPr="00C05B9F" w:rsidRDefault="004B37F0" w:rsidP="00D71CC6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  <w:r w:rsidRPr="00C05B9F">
        <w:rPr>
          <w:rFonts w:ascii="仿宋_GB2312" w:eastAsia="仿宋_GB2312" w:hint="eastAsia"/>
          <w:b/>
          <w:sz w:val="28"/>
          <w:szCs w:val="32"/>
        </w:rPr>
        <w:t>会计师事务所</w:t>
      </w:r>
      <w:r w:rsidR="0082230E">
        <w:rPr>
          <w:rFonts w:ascii="仿宋_GB2312" w:eastAsia="仿宋_GB2312" w:hint="eastAsia"/>
          <w:b/>
          <w:sz w:val="28"/>
          <w:szCs w:val="32"/>
        </w:rPr>
        <w:t>（盖章）</w:t>
      </w:r>
      <w:r w:rsidRPr="00C05B9F">
        <w:rPr>
          <w:rFonts w:ascii="仿宋_GB2312" w:eastAsia="仿宋_GB2312" w:hint="eastAsia"/>
          <w:b/>
          <w:sz w:val="28"/>
          <w:szCs w:val="32"/>
        </w:rPr>
        <w:t>：</w:t>
      </w:r>
      <w:r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</w:t>
      </w:r>
      <w:r w:rsidRPr="00C05B9F">
        <w:rPr>
          <w:rFonts w:ascii="仿宋_GB2312" w:eastAsia="仿宋_GB2312"/>
          <w:b/>
          <w:sz w:val="28"/>
          <w:szCs w:val="32"/>
          <w:u w:val="single"/>
        </w:rPr>
        <w:t xml:space="preserve">                          </w:t>
      </w:r>
    </w:p>
    <w:p w:rsidR="00AF0FC3" w:rsidRDefault="009B07AA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  <w:u w:val="single"/>
        </w:rPr>
      </w:pPr>
      <w:r>
        <w:rPr>
          <w:rFonts w:ascii="仿宋_GB2312" w:eastAsia="仿宋_GB2312" w:hint="eastAsia"/>
          <w:b/>
          <w:sz w:val="28"/>
          <w:szCs w:val="32"/>
        </w:rPr>
        <w:t>主讲人</w:t>
      </w:r>
      <w:r w:rsidR="00AF0FC3" w:rsidRPr="00C05B9F">
        <w:rPr>
          <w:rFonts w:ascii="仿宋_GB2312" w:eastAsia="仿宋_GB2312" w:hint="eastAsia"/>
          <w:b/>
          <w:sz w:val="28"/>
          <w:szCs w:val="32"/>
        </w:rPr>
        <w:t>：</w:t>
      </w:r>
      <w:r w:rsidR="00AF0FC3"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          </w:t>
      </w:r>
      <w:r w:rsidR="00AF0FC3" w:rsidRPr="00C05B9F">
        <w:rPr>
          <w:rFonts w:ascii="仿宋_GB2312" w:eastAsia="仿宋_GB2312" w:hint="eastAsia"/>
          <w:b/>
          <w:sz w:val="28"/>
          <w:szCs w:val="32"/>
        </w:rPr>
        <w:t>职务：</w:t>
      </w:r>
      <w:r w:rsidR="00AF0FC3"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</w:t>
      </w:r>
      <w:r w:rsidR="0082230E">
        <w:rPr>
          <w:rFonts w:ascii="仿宋_GB2312" w:eastAsia="仿宋_GB2312"/>
          <w:b/>
          <w:sz w:val="28"/>
          <w:szCs w:val="32"/>
          <w:u w:val="single"/>
        </w:rPr>
        <w:t xml:space="preserve">    </w:t>
      </w:r>
      <w:r w:rsidR="00AF0FC3"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     </w:t>
      </w:r>
      <w:r w:rsidR="0082230E">
        <w:rPr>
          <w:rFonts w:ascii="仿宋_GB2312" w:eastAsia="仿宋_GB2312"/>
          <w:b/>
          <w:sz w:val="28"/>
          <w:szCs w:val="32"/>
          <w:u w:val="single"/>
        </w:rPr>
        <w:t xml:space="preserve">     </w:t>
      </w:r>
      <w:r w:rsidR="00AF0FC3"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</w:t>
      </w:r>
    </w:p>
    <w:p w:rsidR="00C635AC" w:rsidRPr="00C635AC" w:rsidRDefault="00C635AC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  <w:r w:rsidRPr="00C635AC">
        <w:rPr>
          <w:rFonts w:ascii="仿宋_GB2312" w:eastAsia="仿宋_GB2312" w:hint="eastAsia"/>
          <w:b/>
          <w:sz w:val="28"/>
          <w:szCs w:val="32"/>
        </w:rPr>
        <w:t>主讲人简介：</w:t>
      </w:r>
    </w:p>
    <w:p w:rsidR="00C635AC" w:rsidRDefault="00C635AC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  <w:u w:val="single"/>
        </w:rPr>
      </w:pPr>
    </w:p>
    <w:p w:rsidR="00C635AC" w:rsidRPr="00C05B9F" w:rsidRDefault="00C635AC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  <w:u w:val="single"/>
        </w:rPr>
      </w:pPr>
    </w:p>
    <w:p w:rsidR="00D71CC6" w:rsidRDefault="009B07AA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  <w:r>
        <w:rPr>
          <w:rFonts w:ascii="仿宋_GB2312" w:eastAsia="仿宋_GB2312" w:hint="eastAsia"/>
          <w:b/>
          <w:sz w:val="28"/>
          <w:szCs w:val="32"/>
        </w:rPr>
        <w:t>课程简介:</w:t>
      </w:r>
    </w:p>
    <w:p w:rsidR="009B07AA" w:rsidRDefault="009B07AA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</w:p>
    <w:p w:rsidR="009B07AA" w:rsidRDefault="009B07AA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</w:p>
    <w:p w:rsidR="009B07AA" w:rsidRDefault="009B07AA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</w:rPr>
      </w:pPr>
    </w:p>
    <w:p w:rsidR="00AF0FC3" w:rsidRPr="00C05B9F" w:rsidRDefault="00AF0FC3">
      <w:pPr>
        <w:spacing w:line="800" w:lineRule="exact"/>
        <w:ind w:rightChars="-159" w:right="-334" w:firstLineChars="196" w:firstLine="551"/>
        <w:rPr>
          <w:rFonts w:ascii="仿宋_GB2312" w:eastAsia="仿宋_GB2312"/>
          <w:b/>
          <w:sz w:val="28"/>
          <w:szCs w:val="32"/>
          <w:u w:val="single"/>
        </w:rPr>
      </w:pPr>
      <w:r w:rsidRPr="00C05B9F">
        <w:rPr>
          <w:rFonts w:ascii="仿宋_GB2312" w:eastAsia="仿宋_GB2312" w:hint="eastAsia"/>
          <w:b/>
          <w:sz w:val="28"/>
          <w:szCs w:val="32"/>
        </w:rPr>
        <w:t>联系人：</w:t>
      </w:r>
      <w:r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           </w:t>
      </w:r>
      <w:r w:rsidRPr="00C05B9F">
        <w:rPr>
          <w:rFonts w:ascii="仿宋_GB2312" w:eastAsia="仿宋_GB2312" w:hint="eastAsia"/>
          <w:b/>
          <w:sz w:val="28"/>
          <w:szCs w:val="32"/>
        </w:rPr>
        <w:t>联系电话：</w:t>
      </w:r>
      <w:r w:rsidRPr="00C05B9F">
        <w:rPr>
          <w:rFonts w:ascii="仿宋_GB2312" w:eastAsia="仿宋_GB2312" w:hint="eastAsia"/>
          <w:b/>
          <w:sz w:val="28"/>
          <w:szCs w:val="32"/>
          <w:u w:val="single"/>
        </w:rPr>
        <w:t xml:space="preserve">                  </w:t>
      </w:r>
    </w:p>
    <w:tbl>
      <w:tblPr>
        <w:tblW w:w="982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5"/>
      </w:tblGrid>
      <w:tr w:rsidR="00AF0FC3" w:rsidRPr="00C40B4E" w:rsidTr="00FE1E06">
        <w:trPr>
          <w:cantSplit/>
          <w:trHeight w:val="13740"/>
        </w:trPr>
        <w:tc>
          <w:tcPr>
            <w:tcW w:w="98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63C3" w:rsidRPr="00C40B4E" w:rsidRDefault="00FE1E06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lastRenderedPageBreak/>
              <w:t>一</w:t>
            </w:r>
            <w:r w:rsidR="00DA63C3" w:rsidRPr="00C40B4E">
              <w:rPr>
                <w:rFonts w:ascii="仿宋" w:eastAsia="仿宋" w:hAnsi="仿宋" w:hint="eastAsia"/>
                <w:bCs/>
                <w:sz w:val="28"/>
                <w:szCs w:val="28"/>
              </w:rPr>
              <w:t>、课程实施情况</w:t>
            </w:r>
          </w:p>
          <w:p w:rsidR="00DA63C3" w:rsidRPr="00C40B4E" w:rsidRDefault="002A663D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（一）</w:t>
            </w:r>
            <w:r w:rsidR="005A3DD6">
              <w:rPr>
                <w:rFonts w:ascii="仿宋" w:eastAsia="仿宋" w:hAnsi="仿宋" w:hint="eastAsia"/>
                <w:bCs/>
                <w:sz w:val="28"/>
                <w:szCs w:val="28"/>
              </w:rPr>
              <w:t>总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课时（</w:t>
            </w:r>
            <w:ins w:id="0" w:author="罗维" w:date="2021-09-07T17:14:00Z">
              <w:r w:rsidR="001B24C1">
                <w:rPr>
                  <w:rFonts w:ascii="仿宋" w:eastAsia="仿宋" w:hAnsi="仿宋" w:hint="eastAsia"/>
                  <w:bCs/>
                  <w:sz w:val="28"/>
                  <w:szCs w:val="28"/>
                </w:rPr>
                <w:t>按</w:t>
              </w:r>
            </w:ins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4</w:t>
            </w:r>
            <w:r>
              <w:rPr>
                <w:rFonts w:ascii="仿宋" w:eastAsia="仿宋" w:hAnsi="仿宋"/>
                <w:bCs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分钟/课时</w:t>
            </w:r>
            <w:ins w:id="1" w:author="罗维" w:date="2021-09-07T17:13:00Z">
              <w:r w:rsidR="001B24C1">
                <w:rPr>
                  <w:rFonts w:ascii="仿宋" w:eastAsia="仿宋" w:hAnsi="仿宋" w:hint="eastAsia"/>
                  <w:bCs/>
                  <w:sz w:val="28"/>
                  <w:szCs w:val="28"/>
                </w:rPr>
                <w:t>计算</w:t>
              </w:r>
            </w:ins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）：</w:t>
            </w:r>
          </w:p>
          <w:p w:rsidR="00DA63C3" w:rsidRDefault="002A663D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（二）内部培训实施情况：</w:t>
            </w:r>
          </w:p>
          <w:p w:rsidR="002A663D" w:rsidRDefault="002A663D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（三）外部培训实施情况：</w:t>
            </w:r>
          </w:p>
          <w:p w:rsidR="002A663D" w:rsidRPr="002A663D" w:rsidRDefault="002A663D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（四）获奖情况：</w:t>
            </w: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AF0FC3" w:rsidRPr="00C40B4E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二</w:t>
            </w:r>
            <w:r w:rsidR="00AF0FC3" w:rsidRPr="00C40B4E">
              <w:rPr>
                <w:rFonts w:ascii="仿宋" w:eastAsia="仿宋" w:hAnsi="仿宋" w:hint="eastAsia"/>
                <w:bCs/>
                <w:sz w:val="28"/>
                <w:szCs w:val="28"/>
              </w:rPr>
              <w:t>、</w:t>
            </w:r>
            <w:r w:rsidR="0082230E" w:rsidRPr="00C40B4E">
              <w:rPr>
                <w:rFonts w:ascii="仿宋" w:eastAsia="仿宋" w:hAnsi="仿宋" w:hint="eastAsia"/>
                <w:bCs/>
                <w:sz w:val="28"/>
                <w:szCs w:val="28"/>
              </w:rPr>
              <w:t>课程大纲</w:t>
            </w:r>
          </w:p>
          <w:p w:rsidR="00C40B4E" w:rsidRPr="00C40B4E" w:rsidRDefault="00C40B4E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C40B4E" w:rsidRDefault="00C40B4E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FE1E06" w:rsidRPr="00C40B4E" w:rsidRDefault="00FE1E06" w:rsidP="00C40B4E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C40B4E" w:rsidRPr="00C40B4E" w:rsidRDefault="00C40B4E" w:rsidP="00C40B4E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AF0FC3" w:rsidRPr="00C40B4E" w:rsidRDefault="00AF0FC3">
      <w:pPr>
        <w:ind w:right="420"/>
        <w:rPr>
          <w:rFonts w:ascii="仿宋" w:eastAsia="仿宋" w:hAnsi="仿宋"/>
        </w:rPr>
      </w:pPr>
      <w:r w:rsidRPr="00C40B4E">
        <w:rPr>
          <w:rFonts w:ascii="仿宋" w:eastAsia="仿宋" w:hAnsi="仿宋" w:hint="eastAsia"/>
          <w:bCs/>
          <w:sz w:val="28"/>
        </w:rPr>
        <w:lastRenderedPageBreak/>
        <w:t>四、评审意见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8019"/>
      </w:tblGrid>
      <w:tr w:rsidR="00AF0FC3" w:rsidRPr="00DF6C8A" w:rsidTr="00C40B4E">
        <w:trPr>
          <w:cantSplit/>
          <w:trHeight w:val="2767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78784B" w:rsidRPr="00DF6C8A" w:rsidRDefault="00AF0FC3">
            <w:pPr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所在单位</w:t>
            </w:r>
          </w:p>
          <w:p w:rsidR="00AF0FC3" w:rsidRPr="00DF6C8A" w:rsidRDefault="00AF0FC3">
            <w:pPr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8019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:rsidR="00AF0FC3" w:rsidRDefault="00AF0FC3" w:rsidP="00DF6C8A"/>
          <w:p w:rsidR="00DF6C8A" w:rsidRDefault="00DF6C8A" w:rsidP="00DF6C8A"/>
          <w:p w:rsidR="00DF6C8A" w:rsidRDefault="00DF6C8A" w:rsidP="00DF6C8A"/>
          <w:p w:rsidR="00E355C7" w:rsidRDefault="00E355C7" w:rsidP="00DF6C8A">
            <w:pPr>
              <w:rPr>
                <w:ins w:id="2" w:author="叶霭雯" w:date="2024-05-07T10:14:00Z"/>
              </w:rPr>
            </w:pPr>
          </w:p>
          <w:p w:rsidR="00477927" w:rsidRDefault="00477927" w:rsidP="00DF6C8A">
            <w:pPr>
              <w:rPr>
                <w:ins w:id="3" w:author="叶霭雯" w:date="2024-05-07T10:14:00Z"/>
                <w:rFonts w:hint="eastAsia"/>
              </w:rPr>
            </w:pPr>
            <w:bookmarkStart w:id="4" w:name="_GoBack"/>
            <w:bookmarkEnd w:id="4"/>
          </w:p>
          <w:p w:rsidR="00477927" w:rsidRDefault="00477927" w:rsidP="00DF6C8A">
            <w:pPr>
              <w:rPr>
                <w:rFonts w:hint="eastAsia"/>
              </w:rPr>
            </w:pPr>
          </w:p>
          <w:p w:rsidR="00DF6C8A" w:rsidRPr="00DF6C8A" w:rsidRDefault="00DF6C8A" w:rsidP="00DF6C8A"/>
          <w:p w:rsidR="00AF0FC3" w:rsidRPr="00DF6C8A" w:rsidRDefault="00AF0FC3" w:rsidP="00DF6C8A">
            <w:pPr>
              <w:spacing w:line="400" w:lineRule="exact"/>
              <w:rPr>
                <w:rFonts w:ascii="仿宋" w:eastAsia="仿宋" w:hAnsi="仿宋"/>
              </w:rPr>
            </w:pPr>
            <w:r w:rsidRPr="00DF6C8A">
              <w:rPr>
                <w:rFonts w:ascii="仿宋" w:eastAsia="仿宋" w:hAnsi="仿宋" w:hint="eastAsia"/>
                <w:sz w:val="28"/>
              </w:rPr>
              <w:t>负责人（签字）：</w:t>
            </w:r>
          </w:p>
          <w:p w:rsidR="00AF0FC3" w:rsidRPr="00DF6C8A" w:rsidRDefault="00AF0FC3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  <w:r w:rsidRPr="00DF6C8A">
              <w:rPr>
                <w:rFonts w:ascii="仿宋" w:eastAsia="仿宋" w:hAnsi="仿宋" w:hint="eastAsia"/>
                <w:sz w:val="28"/>
              </w:rPr>
              <w:t>单</w:t>
            </w:r>
            <w:r w:rsidR="00DF6C8A">
              <w:rPr>
                <w:rFonts w:ascii="仿宋" w:eastAsia="仿宋" w:hAnsi="仿宋" w:hint="eastAsia"/>
                <w:sz w:val="28"/>
              </w:rPr>
              <w:t xml:space="preserve"> </w:t>
            </w:r>
            <w:r w:rsidR="00DF6C8A">
              <w:rPr>
                <w:rFonts w:ascii="仿宋" w:eastAsia="仿宋" w:hAnsi="仿宋"/>
                <w:sz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</w:rPr>
              <w:t>位（盖章）：</w:t>
            </w:r>
          </w:p>
          <w:p w:rsidR="00AF0FC3" w:rsidRPr="00DF6C8A" w:rsidRDefault="00AF0FC3">
            <w:pPr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年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月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日</w:t>
            </w:r>
          </w:p>
        </w:tc>
      </w:tr>
      <w:tr w:rsidR="00AF0FC3" w:rsidRPr="00DF6C8A" w:rsidTr="00C40B4E">
        <w:trPr>
          <w:cantSplit/>
          <w:trHeight w:val="2946"/>
        </w:trPr>
        <w:tc>
          <w:tcPr>
            <w:tcW w:w="1809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78784B" w:rsidRPr="00DF6C8A" w:rsidRDefault="0078784B">
            <w:pPr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广州注册会计师协会</w:t>
            </w:r>
          </w:p>
          <w:p w:rsidR="00AF0FC3" w:rsidRPr="00DF6C8A" w:rsidRDefault="0078784B">
            <w:pPr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8019" w:type="dxa"/>
            <w:tcBorders>
              <w:right w:val="single" w:sz="12" w:space="0" w:color="auto"/>
            </w:tcBorders>
            <w:vAlign w:val="bottom"/>
          </w:tcPr>
          <w:p w:rsidR="00AF0FC3" w:rsidRDefault="00AF0FC3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DF6C8A" w:rsidRDefault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DF6C8A" w:rsidRDefault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DF6C8A" w:rsidRDefault="00DF6C8A">
            <w:pPr>
              <w:spacing w:line="400" w:lineRule="exact"/>
              <w:rPr>
                <w:ins w:id="5" w:author="叶霭雯" w:date="2024-05-07T10:14:00Z"/>
                <w:rFonts w:ascii="仿宋" w:eastAsia="仿宋" w:hAnsi="仿宋"/>
                <w:sz w:val="28"/>
              </w:rPr>
            </w:pPr>
          </w:p>
          <w:p w:rsidR="00477927" w:rsidRDefault="00477927">
            <w:pPr>
              <w:spacing w:line="400" w:lineRule="exact"/>
              <w:rPr>
                <w:rFonts w:ascii="仿宋" w:eastAsia="仿宋" w:hAnsi="仿宋" w:hint="eastAsia"/>
                <w:sz w:val="28"/>
              </w:rPr>
            </w:pPr>
          </w:p>
          <w:p w:rsidR="00E355C7" w:rsidRDefault="00E355C7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AF0FC3" w:rsidRPr="00DF6C8A" w:rsidRDefault="00AF0FC3" w:rsidP="00DF6C8A">
            <w:pPr>
              <w:spacing w:line="400" w:lineRule="exact"/>
              <w:rPr>
                <w:rFonts w:ascii="仿宋" w:eastAsia="仿宋" w:hAnsi="仿宋"/>
              </w:rPr>
            </w:pPr>
            <w:r w:rsidRPr="00DF6C8A">
              <w:rPr>
                <w:rFonts w:ascii="仿宋" w:eastAsia="仿宋" w:hAnsi="仿宋" w:hint="eastAsia"/>
                <w:sz w:val="28"/>
              </w:rPr>
              <w:t>负责人（签字）：</w:t>
            </w:r>
          </w:p>
          <w:p w:rsidR="00AF0FC3" w:rsidRPr="00DF6C8A" w:rsidRDefault="00AF0FC3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  <w:r w:rsidRPr="00DF6C8A">
              <w:rPr>
                <w:rFonts w:ascii="仿宋" w:eastAsia="仿宋" w:hAnsi="仿宋" w:hint="eastAsia"/>
                <w:sz w:val="28"/>
              </w:rPr>
              <w:t>单</w:t>
            </w:r>
            <w:r w:rsidR="00DF6C8A">
              <w:rPr>
                <w:rFonts w:ascii="仿宋" w:eastAsia="仿宋" w:hAnsi="仿宋" w:hint="eastAsia"/>
                <w:sz w:val="28"/>
              </w:rPr>
              <w:t xml:space="preserve"> </w:t>
            </w:r>
            <w:r w:rsidR="00DF6C8A">
              <w:rPr>
                <w:rFonts w:ascii="仿宋" w:eastAsia="仿宋" w:hAnsi="仿宋"/>
                <w:sz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</w:rPr>
              <w:t>位（盖章）：</w:t>
            </w:r>
          </w:p>
          <w:p w:rsidR="00AF0FC3" w:rsidRPr="00DF6C8A" w:rsidRDefault="00AF0FC3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年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月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日</w:t>
            </w:r>
          </w:p>
        </w:tc>
      </w:tr>
      <w:tr w:rsidR="00AF0FC3" w:rsidRPr="00DF6C8A" w:rsidTr="00C40B4E">
        <w:trPr>
          <w:cantSplit/>
          <w:trHeight w:val="2946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:rsidR="00AF0FC3" w:rsidRPr="00DF6C8A" w:rsidRDefault="0078784B" w:rsidP="0078784B">
            <w:pPr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评审组</w:t>
            </w:r>
          </w:p>
          <w:p w:rsidR="00AF0FC3" w:rsidRPr="00DF6C8A" w:rsidRDefault="00AF0FC3" w:rsidP="0078784B">
            <w:pPr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8019" w:type="dxa"/>
            <w:tcBorders>
              <w:right w:val="single" w:sz="12" w:space="0" w:color="auto"/>
            </w:tcBorders>
            <w:vAlign w:val="bottom"/>
          </w:tcPr>
          <w:p w:rsidR="00E355C7" w:rsidRDefault="00E355C7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E355C7" w:rsidRDefault="00E355C7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E355C7" w:rsidRDefault="00E355C7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E355C7" w:rsidRDefault="00E355C7" w:rsidP="00DF6C8A">
            <w:pPr>
              <w:spacing w:line="400" w:lineRule="exact"/>
              <w:rPr>
                <w:ins w:id="6" w:author="叶霭雯" w:date="2024-05-07T10:14:00Z"/>
                <w:rFonts w:ascii="仿宋" w:eastAsia="仿宋" w:hAnsi="仿宋"/>
                <w:sz w:val="28"/>
              </w:rPr>
            </w:pPr>
          </w:p>
          <w:p w:rsidR="00477927" w:rsidRDefault="00477927" w:rsidP="00DF6C8A">
            <w:pPr>
              <w:spacing w:line="400" w:lineRule="exact"/>
              <w:rPr>
                <w:rFonts w:ascii="仿宋" w:eastAsia="仿宋" w:hAnsi="仿宋" w:hint="eastAsia"/>
                <w:sz w:val="28"/>
              </w:rPr>
            </w:pPr>
          </w:p>
          <w:p w:rsidR="00E355C7" w:rsidRDefault="00E355C7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8666AD" w:rsidRDefault="008666AD" w:rsidP="00DF6C8A">
            <w:pPr>
              <w:spacing w:line="400" w:lineRule="exact"/>
              <w:rPr>
                <w:rFonts w:ascii="仿宋" w:eastAsia="仿宋" w:hAnsi="仿宋"/>
                <w:sz w:val="28"/>
              </w:rPr>
            </w:pPr>
          </w:p>
          <w:p w:rsidR="00AF0FC3" w:rsidRPr="008666AD" w:rsidRDefault="00AF0FC3" w:rsidP="00DF6C8A">
            <w:pPr>
              <w:spacing w:line="400" w:lineRule="exact"/>
              <w:rPr>
                <w:rFonts w:ascii="仿宋" w:eastAsia="仿宋" w:hAnsi="仿宋"/>
              </w:rPr>
            </w:pPr>
            <w:r w:rsidRPr="00DF6C8A">
              <w:rPr>
                <w:rFonts w:ascii="仿宋" w:eastAsia="仿宋" w:hAnsi="仿宋" w:hint="eastAsia"/>
                <w:sz w:val="28"/>
              </w:rPr>
              <w:t>负责人（签字）：</w:t>
            </w:r>
          </w:p>
          <w:p w:rsidR="00AF0FC3" w:rsidRPr="00DF6C8A" w:rsidRDefault="00AF0FC3" w:rsidP="00DF6C8A">
            <w:pPr>
              <w:ind w:firstLineChars="1900" w:firstLine="5320"/>
              <w:rPr>
                <w:rFonts w:ascii="仿宋" w:eastAsia="仿宋" w:hAnsi="仿宋"/>
                <w:sz w:val="28"/>
                <w:szCs w:val="28"/>
              </w:rPr>
            </w:pP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年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月 </w:t>
            </w:r>
            <w:r w:rsidR="00DF6C8A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F6C8A">
              <w:rPr>
                <w:rFonts w:ascii="仿宋" w:eastAsia="仿宋" w:hAnsi="仿宋" w:hint="eastAsia"/>
                <w:sz w:val="28"/>
                <w:szCs w:val="28"/>
              </w:rPr>
              <w:t xml:space="preserve"> 日</w:t>
            </w:r>
          </w:p>
        </w:tc>
      </w:tr>
    </w:tbl>
    <w:p w:rsidR="00AF0FC3" w:rsidRPr="00DF6C8A" w:rsidRDefault="00AF0FC3"/>
    <w:sectPr w:rsidR="00AF0FC3" w:rsidRPr="00DF6C8A">
      <w:pgSz w:w="11906" w:h="16838"/>
      <w:pgMar w:top="1440" w:right="1797" w:bottom="1440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A34" w:rsidRDefault="00223A34" w:rsidP="00E76001">
      <w:r>
        <w:separator/>
      </w:r>
    </w:p>
  </w:endnote>
  <w:endnote w:type="continuationSeparator" w:id="0">
    <w:p w:rsidR="00223A34" w:rsidRDefault="00223A34" w:rsidP="00E76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A34" w:rsidRDefault="00223A34" w:rsidP="00E76001">
      <w:r>
        <w:separator/>
      </w:r>
    </w:p>
  </w:footnote>
  <w:footnote w:type="continuationSeparator" w:id="0">
    <w:p w:rsidR="00223A34" w:rsidRDefault="00223A34" w:rsidP="00E7600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罗维">
    <w15:presenceInfo w15:providerId="None" w15:userId="罗维"/>
  </w15:person>
  <w15:person w15:author="叶霭雯">
    <w15:presenceInfo w15:providerId="None" w15:userId="叶霭雯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EF"/>
    <w:rsid w:val="00004F96"/>
    <w:rsid w:val="0001787F"/>
    <w:rsid w:val="00042146"/>
    <w:rsid w:val="000632A4"/>
    <w:rsid w:val="00072AE4"/>
    <w:rsid w:val="00080B83"/>
    <w:rsid w:val="000A0974"/>
    <w:rsid w:val="000A170F"/>
    <w:rsid w:val="00111C9F"/>
    <w:rsid w:val="00145E01"/>
    <w:rsid w:val="001610FE"/>
    <w:rsid w:val="00164F87"/>
    <w:rsid w:val="001B24C1"/>
    <w:rsid w:val="001D02DA"/>
    <w:rsid w:val="001F1589"/>
    <w:rsid w:val="00223A34"/>
    <w:rsid w:val="00276CAD"/>
    <w:rsid w:val="002808EF"/>
    <w:rsid w:val="002A663D"/>
    <w:rsid w:val="002C12A3"/>
    <w:rsid w:val="002D73C6"/>
    <w:rsid w:val="00351099"/>
    <w:rsid w:val="00367AF0"/>
    <w:rsid w:val="003A3BC5"/>
    <w:rsid w:val="003C4C64"/>
    <w:rsid w:val="00404C83"/>
    <w:rsid w:val="004508DD"/>
    <w:rsid w:val="00477927"/>
    <w:rsid w:val="0048309A"/>
    <w:rsid w:val="00490DD9"/>
    <w:rsid w:val="004B37F0"/>
    <w:rsid w:val="00534142"/>
    <w:rsid w:val="005541AA"/>
    <w:rsid w:val="00581DCB"/>
    <w:rsid w:val="005A3DD6"/>
    <w:rsid w:val="005A4C7D"/>
    <w:rsid w:val="005D5CC9"/>
    <w:rsid w:val="005E59DF"/>
    <w:rsid w:val="00631F64"/>
    <w:rsid w:val="006610B3"/>
    <w:rsid w:val="006921FE"/>
    <w:rsid w:val="007028AE"/>
    <w:rsid w:val="00714869"/>
    <w:rsid w:val="0078784B"/>
    <w:rsid w:val="007F3072"/>
    <w:rsid w:val="0080786E"/>
    <w:rsid w:val="0082230E"/>
    <w:rsid w:val="0085391E"/>
    <w:rsid w:val="00857CBC"/>
    <w:rsid w:val="0086320B"/>
    <w:rsid w:val="008666AD"/>
    <w:rsid w:val="0087092A"/>
    <w:rsid w:val="008912A1"/>
    <w:rsid w:val="008A4EC6"/>
    <w:rsid w:val="008C7D1B"/>
    <w:rsid w:val="00904295"/>
    <w:rsid w:val="00963E22"/>
    <w:rsid w:val="00976A08"/>
    <w:rsid w:val="009A2811"/>
    <w:rsid w:val="009B07AA"/>
    <w:rsid w:val="009B6D53"/>
    <w:rsid w:val="009D6572"/>
    <w:rsid w:val="009E3735"/>
    <w:rsid w:val="00A23C09"/>
    <w:rsid w:val="00A41D8A"/>
    <w:rsid w:val="00A53F56"/>
    <w:rsid w:val="00A92283"/>
    <w:rsid w:val="00AE0C92"/>
    <w:rsid w:val="00AE60B8"/>
    <w:rsid w:val="00AE74B9"/>
    <w:rsid w:val="00AF0FC3"/>
    <w:rsid w:val="00B52A6E"/>
    <w:rsid w:val="00BE4CAE"/>
    <w:rsid w:val="00C05B9F"/>
    <w:rsid w:val="00C40B4E"/>
    <w:rsid w:val="00C536CD"/>
    <w:rsid w:val="00C53DEE"/>
    <w:rsid w:val="00C62A63"/>
    <w:rsid w:val="00C635AC"/>
    <w:rsid w:val="00CA3AF8"/>
    <w:rsid w:val="00CA4D33"/>
    <w:rsid w:val="00CC4F3C"/>
    <w:rsid w:val="00CD64B0"/>
    <w:rsid w:val="00CD64EA"/>
    <w:rsid w:val="00CE05FA"/>
    <w:rsid w:val="00D22970"/>
    <w:rsid w:val="00D34FAF"/>
    <w:rsid w:val="00D475D1"/>
    <w:rsid w:val="00D71CC6"/>
    <w:rsid w:val="00D91259"/>
    <w:rsid w:val="00DA63C3"/>
    <w:rsid w:val="00DB2A9B"/>
    <w:rsid w:val="00DD3D98"/>
    <w:rsid w:val="00DF6C8A"/>
    <w:rsid w:val="00E355C7"/>
    <w:rsid w:val="00E76001"/>
    <w:rsid w:val="00EC3AC8"/>
    <w:rsid w:val="00F07013"/>
    <w:rsid w:val="00F34921"/>
    <w:rsid w:val="00F706B8"/>
    <w:rsid w:val="00F8361E"/>
    <w:rsid w:val="00FE1E06"/>
    <w:rsid w:val="052707F2"/>
    <w:rsid w:val="442D2688"/>
    <w:rsid w:val="6EF9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D6024D"/>
  <w15:chartTrackingRefBased/>
  <w15:docId w15:val="{F2ABFA46-9599-45BE-B93C-D4A93158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kern w:val="2"/>
      <w:sz w:val="18"/>
      <w:szCs w:val="18"/>
    </w:rPr>
  </w:style>
  <w:style w:type="character" w:customStyle="1" w:styleId="a5">
    <w:name w:val="页眉 字符"/>
    <w:link w:val="a6"/>
    <w:rPr>
      <w:kern w:val="2"/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6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table" w:styleId="a9">
    <w:name w:val="Table Grid"/>
    <w:basedOn w:val="a1"/>
    <w:rsid w:val="00870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76</Words>
  <Characters>434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jks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宁波市教育科研优秀成果</dc:title>
  <dc:subject/>
  <dc:creator>zhq</dc:creator>
  <cp:keywords/>
  <dc:description/>
  <cp:lastModifiedBy>叶霭雯</cp:lastModifiedBy>
  <cp:revision>2</cp:revision>
  <cp:lastPrinted>2007-06-22T02:21:00Z</cp:lastPrinted>
  <dcterms:created xsi:type="dcterms:W3CDTF">2021-08-04T08:57:00Z</dcterms:created>
  <dcterms:modified xsi:type="dcterms:W3CDTF">2024-05-07T02:14:00Z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