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3BF5" w:rsidRDefault="0030398A" w:rsidP="0030398A">
      <w:pPr>
        <w:spacing w:line="570" w:lineRule="exact"/>
        <w:jc w:val="center"/>
        <w:rPr>
          <w:rFonts w:ascii="方正小标宋简体" w:eastAsia="方正小标宋简体" w:hAnsi="方正小标宋简体" w:cs="方正小标宋简体"/>
          <w:bCs/>
          <w:color w:val="auto"/>
          <w:kern w:val="0"/>
          <w:sz w:val="44"/>
          <w:szCs w:val="44"/>
        </w:rPr>
      </w:pPr>
      <w:r w:rsidRPr="0030398A">
        <w:rPr>
          <w:rFonts w:ascii="方正小标宋简体" w:eastAsia="方正小标宋简体" w:hAnsi="方正小标宋简体" w:cs="方正小标宋简体" w:hint="eastAsia"/>
          <w:bCs/>
          <w:sz w:val="44"/>
          <w:szCs w:val="36"/>
        </w:rPr>
        <w:t>广州注册会计师协会会议</w:t>
      </w:r>
      <w:r w:rsidR="00213E2D">
        <w:rPr>
          <w:rFonts w:ascii="方正小标宋简体" w:eastAsia="方正小标宋简体" w:hAnsi="方正小标宋简体" w:cs="方正小标宋简体" w:hint="eastAsia"/>
          <w:bCs/>
          <w:sz w:val="44"/>
          <w:szCs w:val="36"/>
        </w:rPr>
        <w:t>活动</w:t>
      </w:r>
      <w:r w:rsidR="00333BF5">
        <w:rPr>
          <w:rFonts w:ascii="方正小标宋简体" w:eastAsia="方正小标宋简体" w:hAnsi="方正小标宋简体" w:cs="方正小标宋简体" w:hint="eastAsia"/>
          <w:bCs/>
          <w:sz w:val="44"/>
          <w:szCs w:val="36"/>
        </w:rPr>
        <w:t>新冠肺炎</w:t>
      </w:r>
      <w:r w:rsidR="00333BF5">
        <w:rPr>
          <w:rFonts w:ascii="方正小标宋简体" w:eastAsia="方正小标宋简体" w:hAnsi="方正小标宋简体" w:cs="方正小标宋简体" w:hint="eastAsia"/>
          <w:bCs/>
          <w:color w:val="auto"/>
          <w:kern w:val="0"/>
          <w:sz w:val="44"/>
          <w:szCs w:val="44"/>
        </w:rPr>
        <w:t>疫情防控工作</w:t>
      </w:r>
      <w:r w:rsidR="00213E2D">
        <w:rPr>
          <w:rFonts w:ascii="方正小标宋简体" w:eastAsia="方正小标宋简体" w:hAnsi="方正小标宋简体" w:cs="方正小标宋简体" w:hint="eastAsia"/>
          <w:bCs/>
          <w:color w:val="auto"/>
          <w:kern w:val="0"/>
          <w:sz w:val="44"/>
          <w:szCs w:val="44"/>
        </w:rPr>
        <w:t>预案</w:t>
      </w:r>
    </w:p>
    <w:p w:rsidR="00333BF5" w:rsidRDefault="00333BF5" w:rsidP="00333BF5">
      <w:pPr>
        <w:autoSpaceDN w:val="0"/>
        <w:spacing w:line="570" w:lineRule="exact"/>
        <w:jc w:val="center"/>
        <w:rPr>
          <w:rFonts w:ascii="仿宋_GB2312" w:eastAsia="仿宋_GB2312" w:hAnsi="仿宋_GB2312" w:cs="仿宋_GB2312"/>
          <w:bCs/>
          <w:color w:val="auto"/>
          <w:kern w:val="0"/>
          <w:sz w:val="32"/>
        </w:rPr>
      </w:pPr>
      <w:r>
        <w:rPr>
          <w:rFonts w:ascii="仿宋_GB2312" w:eastAsia="仿宋_GB2312" w:hAnsi="仿宋_GB2312" w:cs="仿宋_GB2312" w:hint="eastAsia"/>
          <w:bCs/>
          <w:color w:val="auto"/>
          <w:kern w:val="0"/>
          <w:sz w:val="32"/>
        </w:rPr>
        <w:t>（202</w:t>
      </w:r>
      <w:r>
        <w:rPr>
          <w:rFonts w:ascii="仿宋_GB2312" w:eastAsia="仿宋_GB2312" w:hAnsi="仿宋_GB2312" w:cs="仿宋_GB2312"/>
          <w:bCs/>
          <w:color w:val="auto"/>
          <w:kern w:val="0"/>
          <w:sz w:val="32"/>
        </w:rPr>
        <w:t>2</w:t>
      </w:r>
      <w:r>
        <w:rPr>
          <w:rFonts w:ascii="仿宋_GB2312" w:eastAsia="仿宋_GB2312" w:hAnsi="仿宋_GB2312" w:cs="仿宋_GB2312" w:hint="eastAsia"/>
          <w:bCs/>
          <w:color w:val="auto"/>
          <w:kern w:val="0"/>
          <w:sz w:val="32"/>
        </w:rPr>
        <w:t>年</w:t>
      </w:r>
      <w:r w:rsidR="0030398A">
        <w:rPr>
          <w:rFonts w:ascii="仿宋_GB2312" w:eastAsia="仿宋_GB2312" w:hAnsi="仿宋_GB2312" w:cs="仿宋_GB2312"/>
          <w:bCs/>
          <w:color w:val="auto"/>
          <w:kern w:val="0"/>
          <w:sz w:val="32"/>
        </w:rPr>
        <w:t>9</w:t>
      </w:r>
      <w:r>
        <w:rPr>
          <w:rFonts w:ascii="仿宋_GB2312" w:eastAsia="仿宋_GB2312" w:hAnsi="仿宋_GB2312" w:cs="仿宋_GB2312" w:hint="eastAsia"/>
          <w:bCs/>
          <w:color w:val="auto"/>
          <w:kern w:val="0"/>
          <w:sz w:val="32"/>
        </w:rPr>
        <w:t>月）</w:t>
      </w:r>
    </w:p>
    <w:p w:rsidR="00333BF5" w:rsidRDefault="00333BF5" w:rsidP="00333BF5">
      <w:pPr>
        <w:autoSpaceDN w:val="0"/>
        <w:spacing w:line="570" w:lineRule="exact"/>
        <w:ind w:firstLineChars="200" w:firstLine="640"/>
        <w:rPr>
          <w:rFonts w:ascii="仿宋_GB2312" w:eastAsia="仿宋_GB2312" w:hAnsi="仿宋_GB2312" w:cs="仿宋_GB2312"/>
          <w:color w:val="auto"/>
          <w:kern w:val="0"/>
          <w:sz w:val="32"/>
        </w:rPr>
      </w:pPr>
    </w:p>
    <w:p w:rsidR="00333BF5" w:rsidRDefault="00213E2D" w:rsidP="00213E2D">
      <w:pPr>
        <w:autoSpaceDN w:val="0"/>
        <w:spacing w:line="570" w:lineRule="exact"/>
        <w:ind w:firstLineChars="200" w:firstLine="640"/>
        <w:rPr>
          <w:rFonts w:ascii="仿宋_GB2312" w:eastAsia="仿宋_GB2312" w:hAnsi="仿宋_GB2312" w:cs="仿宋_GB2312"/>
          <w:color w:val="auto"/>
          <w:kern w:val="0"/>
          <w:sz w:val="32"/>
        </w:rPr>
      </w:pPr>
      <w:r w:rsidRPr="00213E2D">
        <w:rPr>
          <w:rFonts w:ascii="仿宋_GB2312" w:eastAsia="仿宋_GB2312" w:hAnsi="仿宋_GB2312" w:cs="仿宋_GB2312" w:hint="eastAsia"/>
          <w:color w:val="auto"/>
          <w:kern w:val="0"/>
          <w:sz w:val="32"/>
        </w:rPr>
        <w:t>为全面贯彻国务院新冠肺炎疫情常态化防控工作指导意见和省、市新冠疫情常态化防控工作方案部署要求，统筹推进新冠肺炎疫情防控和经济社会发展依法科学开展新冠病毒肺炎疫情防控工作，</w:t>
      </w:r>
      <w:r>
        <w:rPr>
          <w:rFonts w:ascii="仿宋_GB2312" w:eastAsia="仿宋_GB2312" w:hAnsi="仿宋_GB2312" w:cs="仿宋_GB2312" w:hint="eastAsia"/>
          <w:color w:val="auto"/>
          <w:kern w:val="0"/>
          <w:sz w:val="32"/>
        </w:rPr>
        <w:t>保障</w:t>
      </w:r>
      <w:r w:rsidR="00DA795C">
        <w:rPr>
          <w:rFonts w:ascii="仿宋_GB2312" w:eastAsia="仿宋_GB2312" w:hAnsi="仿宋_GB2312" w:cs="仿宋_GB2312" w:hint="eastAsia"/>
          <w:color w:val="auto"/>
          <w:kern w:val="0"/>
          <w:sz w:val="32"/>
        </w:rPr>
        <w:t>广州注册会计师协会各类</w:t>
      </w:r>
      <w:r>
        <w:rPr>
          <w:rFonts w:ascii="仿宋_GB2312" w:eastAsia="仿宋_GB2312" w:hAnsi="仿宋_GB2312" w:cs="仿宋_GB2312" w:hint="eastAsia"/>
          <w:color w:val="auto"/>
          <w:kern w:val="0"/>
          <w:sz w:val="32"/>
        </w:rPr>
        <w:t>会议活动正常开展</w:t>
      </w:r>
      <w:r w:rsidRPr="00213E2D">
        <w:rPr>
          <w:rFonts w:ascii="仿宋_GB2312" w:eastAsia="仿宋_GB2312" w:hAnsi="仿宋_GB2312" w:cs="仿宋_GB2312" w:hint="eastAsia"/>
          <w:color w:val="auto"/>
          <w:kern w:val="0"/>
          <w:sz w:val="32"/>
        </w:rPr>
        <w:t>，特制定本</w:t>
      </w:r>
      <w:r w:rsidR="0077260F">
        <w:rPr>
          <w:rFonts w:ascii="仿宋_GB2312" w:eastAsia="仿宋_GB2312" w:hAnsi="仿宋_GB2312" w:cs="仿宋_GB2312" w:hint="eastAsia"/>
          <w:color w:val="auto"/>
          <w:kern w:val="0"/>
          <w:sz w:val="32"/>
        </w:rPr>
        <w:t>预案</w:t>
      </w:r>
      <w:r w:rsidRPr="00213E2D">
        <w:rPr>
          <w:rFonts w:ascii="仿宋_GB2312" w:eastAsia="仿宋_GB2312" w:hAnsi="仿宋_GB2312" w:cs="仿宋_GB2312" w:hint="eastAsia"/>
          <w:color w:val="auto"/>
          <w:kern w:val="0"/>
          <w:sz w:val="32"/>
        </w:rPr>
        <w:t>。</w:t>
      </w:r>
    </w:p>
    <w:p w:rsidR="00333BF5" w:rsidRDefault="00333BF5" w:rsidP="00333BF5">
      <w:pPr>
        <w:autoSpaceDN w:val="0"/>
        <w:spacing w:line="570" w:lineRule="exact"/>
        <w:ind w:firstLineChars="200" w:firstLine="640"/>
        <w:rPr>
          <w:rFonts w:ascii="黑体" w:eastAsia="黑体" w:hAnsi="黑体" w:cs="黑体"/>
          <w:color w:val="auto"/>
          <w:kern w:val="0"/>
          <w:sz w:val="32"/>
        </w:rPr>
      </w:pPr>
      <w:r>
        <w:rPr>
          <w:rFonts w:ascii="黑体" w:eastAsia="黑体" w:hAnsi="黑体" w:cs="黑体" w:hint="eastAsia"/>
          <w:color w:val="auto"/>
          <w:kern w:val="0"/>
          <w:sz w:val="32"/>
        </w:rPr>
        <w:t>一、总体目标</w:t>
      </w:r>
    </w:p>
    <w:p w:rsidR="00333BF5" w:rsidRDefault="00333BF5" w:rsidP="00333BF5">
      <w:pPr>
        <w:autoSpaceDN w:val="0"/>
        <w:spacing w:line="570" w:lineRule="exact"/>
        <w:ind w:firstLineChars="200" w:firstLine="640"/>
        <w:rPr>
          <w:rFonts w:ascii="仿宋_GB2312" w:eastAsia="仿宋_GB2312" w:hAnsi="仿宋_GB2312" w:cs="仿宋_GB2312"/>
          <w:color w:val="auto"/>
          <w:kern w:val="0"/>
          <w:sz w:val="32"/>
        </w:rPr>
      </w:pPr>
      <w:r>
        <w:rPr>
          <w:rFonts w:ascii="仿宋_GB2312" w:eastAsia="仿宋_GB2312" w:hAnsi="仿宋_GB2312" w:cs="仿宋_GB2312" w:hint="eastAsia"/>
          <w:color w:val="auto"/>
          <w:kern w:val="0"/>
          <w:sz w:val="32"/>
        </w:rPr>
        <w:t>坚决落实疫情防控要求，坚持科学预防、合理应对、有序高效的原则，采取有效的防控措施，提高</w:t>
      </w:r>
      <w:r w:rsidR="00213E2D">
        <w:rPr>
          <w:rFonts w:ascii="仿宋_GB2312" w:eastAsia="仿宋_GB2312" w:hAnsi="仿宋_GB2312" w:cs="仿宋_GB2312" w:hint="eastAsia"/>
          <w:color w:val="auto"/>
          <w:kern w:val="0"/>
          <w:sz w:val="32"/>
        </w:rPr>
        <w:t>参加各类会议活动</w:t>
      </w:r>
      <w:r>
        <w:rPr>
          <w:rFonts w:ascii="仿宋_GB2312" w:eastAsia="仿宋_GB2312" w:hAnsi="仿宋_GB2312" w:cs="仿宋_GB2312" w:hint="eastAsia"/>
          <w:color w:val="auto"/>
          <w:kern w:val="0"/>
          <w:sz w:val="32"/>
        </w:rPr>
        <w:t>人员自我防护意识和能力，建立快速反应机制，完善疫情信息报告机制，全力做好</w:t>
      </w:r>
      <w:r w:rsidR="00213E2D">
        <w:rPr>
          <w:rFonts w:ascii="仿宋_GB2312" w:eastAsia="仿宋_GB2312" w:hAnsi="仿宋_GB2312" w:cs="仿宋_GB2312" w:hint="eastAsia"/>
          <w:color w:val="auto"/>
          <w:kern w:val="0"/>
          <w:sz w:val="32"/>
        </w:rPr>
        <w:t>会议活动</w:t>
      </w:r>
      <w:r>
        <w:rPr>
          <w:rFonts w:ascii="仿宋_GB2312" w:eastAsia="仿宋_GB2312" w:hAnsi="仿宋_GB2312" w:cs="仿宋_GB2312" w:hint="eastAsia"/>
          <w:color w:val="auto"/>
          <w:kern w:val="0"/>
          <w:sz w:val="32"/>
        </w:rPr>
        <w:t>期间疫情防控工作，确保顺利</w:t>
      </w:r>
      <w:r w:rsidR="00213E2D">
        <w:rPr>
          <w:rFonts w:ascii="仿宋_GB2312" w:eastAsia="仿宋_GB2312" w:hAnsi="仿宋_GB2312" w:cs="仿宋_GB2312" w:hint="eastAsia"/>
          <w:color w:val="auto"/>
          <w:kern w:val="0"/>
          <w:sz w:val="32"/>
        </w:rPr>
        <w:t>进行</w:t>
      </w:r>
      <w:r>
        <w:rPr>
          <w:rFonts w:ascii="仿宋_GB2312" w:eastAsia="仿宋_GB2312" w:hAnsi="仿宋_GB2312" w:cs="仿宋_GB2312" w:hint="eastAsia"/>
          <w:color w:val="auto"/>
          <w:kern w:val="0"/>
          <w:sz w:val="32"/>
        </w:rPr>
        <w:t>。</w:t>
      </w:r>
    </w:p>
    <w:p w:rsidR="00333BF5" w:rsidRDefault="00333BF5" w:rsidP="00333BF5">
      <w:pPr>
        <w:autoSpaceDN w:val="0"/>
        <w:spacing w:line="570" w:lineRule="exact"/>
        <w:ind w:firstLineChars="200" w:firstLine="640"/>
        <w:rPr>
          <w:rFonts w:ascii="黑体" w:eastAsia="黑体" w:hAnsi="黑体" w:cs="黑体"/>
          <w:color w:val="auto"/>
          <w:kern w:val="0"/>
          <w:sz w:val="32"/>
        </w:rPr>
      </w:pPr>
      <w:r>
        <w:rPr>
          <w:rFonts w:ascii="黑体" w:eastAsia="黑体" w:hAnsi="黑体" w:cs="黑体" w:hint="eastAsia"/>
          <w:color w:val="auto"/>
          <w:kern w:val="0"/>
          <w:sz w:val="32"/>
        </w:rPr>
        <w:t>二、工作任务</w:t>
      </w:r>
    </w:p>
    <w:p w:rsidR="00333BF5" w:rsidRDefault="00333BF5" w:rsidP="00333BF5">
      <w:pPr>
        <w:autoSpaceDN w:val="0"/>
        <w:spacing w:line="570" w:lineRule="exact"/>
        <w:ind w:firstLineChars="200" w:firstLine="640"/>
        <w:rPr>
          <w:rFonts w:ascii="仿宋_GB2312" w:eastAsia="仿宋_GB2312" w:hAnsi="仿宋_GB2312" w:cs="仿宋_GB2312"/>
          <w:color w:val="auto"/>
          <w:kern w:val="0"/>
          <w:sz w:val="32"/>
        </w:rPr>
      </w:pPr>
      <w:r>
        <w:rPr>
          <w:rFonts w:ascii="仿宋_GB2312" w:eastAsia="仿宋_GB2312" w:hAnsi="仿宋_GB2312" w:cs="仿宋_GB2312" w:hint="eastAsia"/>
          <w:color w:val="auto"/>
          <w:kern w:val="0"/>
          <w:sz w:val="32"/>
        </w:rPr>
        <w:t>（一）成立会议</w:t>
      </w:r>
      <w:r w:rsidR="0077260F">
        <w:rPr>
          <w:rFonts w:ascii="仿宋_GB2312" w:eastAsia="仿宋_GB2312" w:hAnsi="仿宋_GB2312" w:cs="仿宋_GB2312" w:hint="eastAsia"/>
          <w:color w:val="auto"/>
          <w:kern w:val="0"/>
          <w:sz w:val="32"/>
        </w:rPr>
        <w:t>活动</w:t>
      </w:r>
      <w:r>
        <w:rPr>
          <w:rFonts w:ascii="仿宋_GB2312" w:eastAsia="仿宋_GB2312" w:hAnsi="仿宋_GB2312" w:cs="仿宋_GB2312" w:hint="eastAsia"/>
          <w:color w:val="auto"/>
          <w:kern w:val="0"/>
          <w:sz w:val="32"/>
        </w:rPr>
        <w:t>疫情防控工作组，</w:t>
      </w:r>
      <w:r w:rsidR="00200656">
        <w:rPr>
          <w:rFonts w:ascii="仿宋_GB2312" w:eastAsia="仿宋_GB2312" w:hAnsi="仿宋_GB2312" w:cs="仿宋_GB2312" w:hint="eastAsia"/>
          <w:color w:val="auto"/>
          <w:kern w:val="0"/>
          <w:sz w:val="32"/>
        </w:rPr>
        <w:t>统筹</w:t>
      </w:r>
      <w:r w:rsidR="00213E2D">
        <w:rPr>
          <w:rFonts w:ascii="仿宋_GB2312" w:eastAsia="仿宋_GB2312" w:hAnsi="仿宋_GB2312" w:cs="仿宋_GB2312" w:hint="eastAsia"/>
          <w:color w:val="auto"/>
          <w:kern w:val="0"/>
          <w:sz w:val="32"/>
        </w:rPr>
        <w:t>协会</w:t>
      </w:r>
      <w:r w:rsidR="00200656">
        <w:rPr>
          <w:rFonts w:ascii="仿宋_GB2312" w:eastAsia="仿宋_GB2312" w:hAnsi="仿宋_GB2312" w:cs="仿宋_GB2312" w:hint="eastAsia"/>
          <w:color w:val="auto"/>
          <w:kern w:val="0"/>
          <w:sz w:val="32"/>
        </w:rPr>
        <w:t>秘书处人员力量，</w:t>
      </w:r>
      <w:r>
        <w:rPr>
          <w:rFonts w:ascii="仿宋_GB2312" w:eastAsia="仿宋_GB2312" w:hAnsi="仿宋_GB2312" w:cs="仿宋_GB2312" w:hint="eastAsia"/>
          <w:color w:val="auto"/>
          <w:kern w:val="0"/>
          <w:sz w:val="32"/>
        </w:rPr>
        <w:t>做好</w:t>
      </w:r>
      <w:r w:rsidR="00213E2D">
        <w:rPr>
          <w:rFonts w:ascii="仿宋_GB2312" w:eastAsia="仿宋_GB2312" w:hAnsi="仿宋_GB2312" w:cs="仿宋_GB2312" w:hint="eastAsia"/>
          <w:color w:val="auto"/>
          <w:kern w:val="0"/>
          <w:sz w:val="32"/>
        </w:rPr>
        <w:t>各类</w:t>
      </w:r>
      <w:r>
        <w:rPr>
          <w:rFonts w:ascii="仿宋_GB2312" w:eastAsia="仿宋_GB2312" w:hAnsi="仿宋_GB2312" w:cs="仿宋_GB2312" w:hint="eastAsia"/>
          <w:color w:val="auto"/>
          <w:kern w:val="0"/>
          <w:sz w:val="32"/>
        </w:rPr>
        <w:t>会议</w:t>
      </w:r>
      <w:r w:rsidR="00213E2D">
        <w:rPr>
          <w:rFonts w:ascii="仿宋_GB2312" w:eastAsia="仿宋_GB2312" w:hAnsi="仿宋_GB2312" w:cs="仿宋_GB2312" w:hint="eastAsia"/>
          <w:color w:val="auto"/>
          <w:kern w:val="0"/>
          <w:sz w:val="32"/>
        </w:rPr>
        <w:t>活动</w:t>
      </w:r>
      <w:r>
        <w:rPr>
          <w:rFonts w:ascii="仿宋_GB2312" w:eastAsia="仿宋_GB2312" w:hAnsi="仿宋_GB2312" w:cs="仿宋_GB2312" w:hint="eastAsia"/>
          <w:color w:val="auto"/>
          <w:kern w:val="0"/>
          <w:sz w:val="32"/>
        </w:rPr>
        <w:t>期间的疫情防控工作；</w:t>
      </w:r>
    </w:p>
    <w:p w:rsidR="00333BF5" w:rsidRDefault="00333BF5" w:rsidP="00333BF5">
      <w:pPr>
        <w:autoSpaceDN w:val="0"/>
        <w:spacing w:line="570" w:lineRule="exact"/>
        <w:ind w:firstLineChars="200" w:firstLine="640"/>
        <w:rPr>
          <w:rFonts w:ascii="仿宋_GB2312" w:eastAsia="仿宋_GB2312" w:hAnsi="仿宋_GB2312" w:cs="仿宋_GB2312"/>
          <w:color w:val="auto"/>
          <w:kern w:val="0"/>
          <w:sz w:val="32"/>
        </w:rPr>
      </w:pPr>
      <w:r>
        <w:rPr>
          <w:rFonts w:ascii="仿宋_GB2312" w:eastAsia="仿宋_GB2312" w:hAnsi="仿宋_GB2312" w:cs="仿宋_GB2312" w:hint="eastAsia"/>
          <w:color w:val="auto"/>
          <w:kern w:val="0"/>
          <w:sz w:val="32"/>
        </w:rPr>
        <w:t>（二）购置、准备会议</w:t>
      </w:r>
      <w:r w:rsidR="00213E2D">
        <w:rPr>
          <w:rFonts w:ascii="仿宋_GB2312" w:eastAsia="仿宋_GB2312" w:hAnsi="仿宋_GB2312" w:cs="仿宋_GB2312" w:hint="eastAsia"/>
          <w:color w:val="auto"/>
          <w:kern w:val="0"/>
          <w:sz w:val="32"/>
        </w:rPr>
        <w:t>活动</w:t>
      </w:r>
      <w:r>
        <w:rPr>
          <w:rFonts w:ascii="仿宋_GB2312" w:eastAsia="仿宋_GB2312" w:hAnsi="仿宋_GB2312" w:cs="仿宋_GB2312" w:hint="eastAsia"/>
          <w:color w:val="auto"/>
          <w:kern w:val="0"/>
          <w:sz w:val="32"/>
        </w:rPr>
        <w:t>期间所需的</w:t>
      </w:r>
      <w:r w:rsidR="00213E2D">
        <w:rPr>
          <w:rFonts w:ascii="仿宋_GB2312" w:eastAsia="仿宋_GB2312" w:hAnsi="仿宋_GB2312" w:cs="仿宋_GB2312" w:hint="eastAsia"/>
          <w:color w:val="auto"/>
          <w:kern w:val="0"/>
          <w:sz w:val="32"/>
        </w:rPr>
        <w:t>防疫物资，包括</w:t>
      </w:r>
      <w:r>
        <w:rPr>
          <w:rFonts w:ascii="仿宋_GB2312" w:eastAsia="仿宋_GB2312" w:hAnsi="仿宋_GB2312" w:cs="仿宋_GB2312" w:hint="eastAsia"/>
          <w:color w:val="auto"/>
          <w:kern w:val="0"/>
          <w:sz w:val="32"/>
        </w:rPr>
        <w:t>口罩、体温检测设备、消杀物资、医疗用品等，按规定发放和使用；</w:t>
      </w:r>
    </w:p>
    <w:p w:rsidR="00333BF5" w:rsidRDefault="00333BF5" w:rsidP="00333BF5">
      <w:pPr>
        <w:autoSpaceDN w:val="0"/>
        <w:spacing w:line="570" w:lineRule="exact"/>
        <w:ind w:firstLineChars="200" w:firstLine="640"/>
        <w:rPr>
          <w:rFonts w:ascii="仿宋_GB2312" w:eastAsia="仿宋_GB2312" w:hAnsi="仿宋_GB2312" w:cs="仿宋_GB2312"/>
          <w:color w:val="auto"/>
          <w:kern w:val="0"/>
          <w:sz w:val="32"/>
        </w:rPr>
      </w:pPr>
      <w:r>
        <w:rPr>
          <w:rFonts w:ascii="仿宋_GB2312" w:eastAsia="仿宋_GB2312" w:hAnsi="仿宋_GB2312" w:cs="仿宋_GB2312" w:hint="eastAsia"/>
          <w:color w:val="auto"/>
          <w:kern w:val="0"/>
          <w:sz w:val="32"/>
        </w:rPr>
        <w:t>（三）做好会议</w:t>
      </w:r>
      <w:r w:rsidR="00213E2D">
        <w:rPr>
          <w:rFonts w:ascii="仿宋_GB2312" w:eastAsia="仿宋_GB2312" w:hAnsi="仿宋_GB2312" w:cs="仿宋_GB2312" w:hint="eastAsia"/>
          <w:color w:val="auto"/>
          <w:kern w:val="0"/>
          <w:sz w:val="32"/>
        </w:rPr>
        <w:t>活动</w:t>
      </w:r>
      <w:r>
        <w:rPr>
          <w:rFonts w:ascii="仿宋_GB2312" w:eastAsia="仿宋_GB2312" w:hAnsi="仿宋_GB2312" w:cs="仿宋_GB2312" w:hint="eastAsia"/>
          <w:color w:val="auto"/>
          <w:kern w:val="0"/>
          <w:sz w:val="32"/>
        </w:rPr>
        <w:t>期间防控要求的通知，参会人员的健康管理，防控工作数据、信息的统计、汇总工作；</w:t>
      </w:r>
    </w:p>
    <w:p w:rsidR="00333BF5" w:rsidRDefault="00333BF5" w:rsidP="00333BF5">
      <w:pPr>
        <w:autoSpaceDN w:val="0"/>
        <w:spacing w:line="570" w:lineRule="exact"/>
        <w:ind w:firstLineChars="200" w:firstLine="640"/>
        <w:rPr>
          <w:rFonts w:ascii="仿宋_GB2312" w:eastAsia="仿宋_GB2312" w:hAnsi="仿宋_GB2312" w:cs="仿宋_GB2312"/>
          <w:color w:val="auto"/>
          <w:kern w:val="0"/>
          <w:sz w:val="32"/>
        </w:rPr>
      </w:pPr>
      <w:r>
        <w:rPr>
          <w:rFonts w:ascii="仿宋_GB2312" w:eastAsia="仿宋_GB2312" w:hAnsi="仿宋_GB2312" w:cs="仿宋_GB2312" w:hint="eastAsia"/>
          <w:color w:val="auto"/>
          <w:kern w:val="0"/>
          <w:sz w:val="32"/>
        </w:rPr>
        <w:t>（四）建立督查督办工作机制，指派专人，做好会议期</w:t>
      </w:r>
      <w:r>
        <w:rPr>
          <w:rFonts w:ascii="仿宋_GB2312" w:eastAsia="仿宋_GB2312" w:hAnsi="仿宋_GB2312" w:cs="仿宋_GB2312" w:hint="eastAsia"/>
          <w:color w:val="auto"/>
          <w:kern w:val="0"/>
          <w:sz w:val="32"/>
        </w:rPr>
        <w:lastRenderedPageBreak/>
        <w:t>间疫情防控纪律要求等会议纪律的执行监督工作。</w:t>
      </w:r>
    </w:p>
    <w:p w:rsidR="00333BF5" w:rsidRDefault="00333BF5" w:rsidP="00333BF5">
      <w:pPr>
        <w:autoSpaceDN w:val="0"/>
        <w:spacing w:line="570" w:lineRule="exact"/>
        <w:ind w:firstLineChars="200" w:firstLine="640"/>
        <w:rPr>
          <w:rFonts w:ascii="黑体" w:eastAsia="黑体" w:hAnsi="黑体" w:cs="黑体"/>
          <w:color w:val="auto"/>
          <w:kern w:val="0"/>
          <w:sz w:val="32"/>
        </w:rPr>
      </w:pPr>
      <w:r>
        <w:rPr>
          <w:rFonts w:ascii="黑体" w:eastAsia="黑体" w:hAnsi="黑体" w:cs="黑体" w:hint="eastAsia"/>
          <w:color w:val="auto"/>
          <w:kern w:val="0"/>
          <w:sz w:val="32"/>
        </w:rPr>
        <w:t>三、组织安排</w:t>
      </w:r>
    </w:p>
    <w:p w:rsidR="00333BF5" w:rsidRDefault="00333BF5" w:rsidP="00333BF5">
      <w:pPr>
        <w:autoSpaceDN w:val="0"/>
        <w:spacing w:line="570" w:lineRule="exact"/>
        <w:ind w:firstLineChars="200" w:firstLine="640"/>
        <w:rPr>
          <w:rFonts w:ascii="仿宋_GB2312" w:eastAsia="仿宋_GB2312" w:hAnsi="仿宋_GB2312" w:cs="仿宋_GB2312"/>
          <w:color w:val="auto"/>
          <w:kern w:val="0"/>
          <w:sz w:val="32"/>
        </w:rPr>
      </w:pPr>
      <w:r>
        <w:rPr>
          <w:rFonts w:ascii="仿宋_GB2312" w:eastAsia="仿宋_GB2312" w:hAnsi="仿宋_GB2312" w:cs="仿宋_GB2312" w:hint="eastAsia"/>
          <w:color w:val="auto"/>
          <w:kern w:val="0"/>
          <w:sz w:val="32"/>
        </w:rPr>
        <w:t>成立疫情防控工作组</w:t>
      </w:r>
      <w:r w:rsidR="00DA795C">
        <w:rPr>
          <w:rFonts w:ascii="仿宋_GB2312" w:eastAsia="仿宋_GB2312" w:hAnsi="仿宋_GB2312" w:cs="仿宋_GB2312" w:hint="eastAsia"/>
          <w:color w:val="auto"/>
          <w:kern w:val="0"/>
          <w:sz w:val="32"/>
        </w:rPr>
        <w:t>（可由会议活动发起部门牵头）</w:t>
      </w:r>
      <w:r>
        <w:rPr>
          <w:rFonts w:ascii="仿宋_GB2312" w:eastAsia="仿宋_GB2312" w:hAnsi="仿宋_GB2312" w:cs="仿宋_GB2312" w:hint="eastAsia"/>
          <w:color w:val="auto"/>
          <w:kern w:val="0"/>
          <w:sz w:val="32"/>
        </w:rPr>
        <w:t>，负责会议</w:t>
      </w:r>
      <w:r w:rsidR="00213E2D">
        <w:rPr>
          <w:rFonts w:ascii="仿宋_GB2312" w:eastAsia="仿宋_GB2312" w:hAnsi="仿宋_GB2312" w:cs="仿宋_GB2312" w:hint="eastAsia"/>
          <w:color w:val="auto"/>
          <w:kern w:val="0"/>
          <w:sz w:val="32"/>
        </w:rPr>
        <w:t>活动</w:t>
      </w:r>
      <w:r>
        <w:rPr>
          <w:rFonts w:ascii="仿宋_GB2312" w:eastAsia="仿宋_GB2312" w:hAnsi="仿宋_GB2312" w:cs="仿宋_GB2312" w:hint="eastAsia"/>
          <w:color w:val="auto"/>
          <w:kern w:val="0"/>
          <w:sz w:val="32"/>
        </w:rPr>
        <w:t>期间疫情防控的统筹协调、组织实施等工作。</w:t>
      </w:r>
    </w:p>
    <w:p w:rsidR="00333BF5" w:rsidRDefault="00333BF5" w:rsidP="00333BF5">
      <w:pPr>
        <w:autoSpaceDN w:val="0"/>
        <w:spacing w:line="570" w:lineRule="exact"/>
        <w:ind w:firstLineChars="200" w:firstLine="640"/>
        <w:rPr>
          <w:rFonts w:ascii="仿宋_GB2312" w:eastAsia="仿宋_GB2312" w:hAnsi="仿宋_GB2312" w:cs="仿宋_GB2312"/>
          <w:color w:val="auto"/>
          <w:kern w:val="0"/>
          <w:sz w:val="32"/>
        </w:rPr>
      </w:pPr>
      <w:r>
        <w:rPr>
          <w:rFonts w:ascii="仿宋_GB2312" w:eastAsia="仿宋_GB2312" w:hAnsi="仿宋_GB2312" w:cs="仿宋_GB2312" w:hint="eastAsia"/>
          <w:color w:val="auto"/>
          <w:kern w:val="0"/>
          <w:sz w:val="32"/>
        </w:rPr>
        <w:t>（一）做好</w:t>
      </w:r>
      <w:r w:rsidR="00213E2D">
        <w:rPr>
          <w:rFonts w:ascii="仿宋_GB2312" w:eastAsia="仿宋_GB2312" w:hAnsi="仿宋_GB2312" w:cs="仿宋_GB2312" w:hint="eastAsia"/>
          <w:color w:val="auto"/>
          <w:kern w:val="0"/>
          <w:sz w:val="32"/>
        </w:rPr>
        <w:t>参加会议活动</w:t>
      </w:r>
      <w:r>
        <w:rPr>
          <w:rFonts w:ascii="仿宋_GB2312" w:eastAsia="仿宋_GB2312" w:hAnsi="仿宋_GB2312" w:cs="仿宋_GB2312" w:hint="eastAsia"/>
          <w:color w:val="auto"/>
          <w:kern w:val="0"/>
          <w:sz w:val="32"/>
        </w:rPr>
        <w:t>人员健康管理工作</w:t>
      </w:r>
    </w:p>
    <w:p w:rsidR="00213E2D" w:rsidRDefault="00333BF5" w:rsidP="00333BF5">
      <w:pPr>
        <w:autoSpaceDN w:val="0"/>
        <w:spacing w:line="570" w:lineRule="exact"/>
        <w:ind w:firstLineChars="200" w:firstLine="640"/>
        <w:rPr>
          <w:rFonts w:ascii="仿宋_GB2312" w:eastAsia="仿宋_GB2312" w:hAnsi="仿宋_GB2312" w:cs="仿宋_GB2312"/>
          <w:color w:val="auto"/>
          <w:kern w:val="0"/>
          <w:sz w:val="32"/>
        </w:rPr>
      </w:pPr>
      <w:r>
        <w:rPr>
          <w:rFonts w:ascii="仿宋_GB2312" w:eastAsia="仿宋_GB2312" w:hAnsi="仿宋_GB2312" w:cs="仿宋_GB2312" w:hint="eastAsia"/>
          <w:color w:val="auto"/>
          <w:kern w:val="0"/>
          <w:sz w:val="32"/>
        </w:rPr>
        <w:t>一是提前通知工作。并要求参会人员严格遵守各级疫情防控的规定和要求，做好自身防护工作。近期不要与中高风险地区人员接触。</w:t>
      </w:r>
    </w:p>
    <w:p w:rsidR="00333BF5" w:rsidRDefault="00333BF5" w:rsidP="00333BF5">
      <w:pPr>
        <w:autoSpaceDN w:val="0"/>
        <w:spacing w:line="570" w:lineRule="exact"/>
        <w:ind w:firstLineChars="200" w:firstLine="640"/>
        <w:rPr>
          <w:rFonts w:ascii="仿宋_GB2312" w:eastAsia="仿宋_GB2312" w:hAnsi="仿宋_GB2312" w:cs="仿宋_GB2312"/>
          <w:color w:val="auto"/>
          <w:kern w:val="0"/>
          <w:sz w:val="32"/>
        </w:rPr>
      </w:pPr>
      <w:r>
        <w:rPr>
          <w:rFonts w:ascii="仿宋_GB2312" w:eastAsia="仿宋_GB2312" w:hAnsi="仿宋_GB2312" w:cs="仿宋_GB2312" w:hint="eastAsia"/>
          <w:color w:val="auto"/>
          <w:kern w:val="0"/>
          <w:sz w:val="32"/>
        </w:rPr>
        <w:t>二是健康申报工作。所有参会人员均纳入健康管理</w:t>
      </w:r>
      <w:r w:rsidR="00933D74">
        <w:rPr>
          <w:rFonts w:ascii="仿宋_GB2312" w:eastAsia="仿宋_GB2312" w:hAnsi="仿宋_GB2312" w:cs="仿宋_GB2312" w:hint="eastAsia"/>
          <w:color w:val="auto"/>
          <w:kern w:val="0"/>
          <w:sz w:val="32"/>
        </w:rPr>
        <w:t>，</w:t>
      </w:r>
      <w:r w:rsidR="004F2822" w:rsidRPr="00213E2D">
        <w:rPr>
          <w:rFonts w:ascii="仿宋_GB2312" w:eastAsia="仿宋_GB2312" w:hAnsi="仿宋_GB2312" w:cs="仿宋_GB2312" w:hint="eastAsia"/>
          <w:color w:val="auto"/>
          <w:kern w:val="0"/>
          <w:sz w:val="32"/>
        </w:rPr>
        <w:t>参</w:t>
      </w:r>
      <w:r w:rsidR="00213E2D">
        <w:rPr>
          <w:rFonts w:ascii="仿宋_GB2312" w:eastAsia="仿宋_GB2312" w:hAnsi="仿宋_GB2312" w:cs="仿宋_GB2312" w:hint="eastAsia"/>
          <w:color w:val="auto"/>
          <w:kern w:val="0"/>
          <w:sz w:val="32"/>
        </w:rPr>
        <w:t>参加会议活动人员应主动</w:t>
      </w:r>
      <w:r w:rsidR="004F2822" w:rsidRPr="00213E2D">
        <w:rPr>
          <w:rFonts w:ascii="仿宋_GB2312" w:eastAsia="仿宋_GB2312" w:hAnsi="仿宋_GB2312" w:cs="仿宋_GB2312" w:hint="eastAsia"/>
          <w:color w:val="auto"/>
          <w:kern w:val="0"/>
          <w:sz w:val="32"/>
        </w:rPr>
        <w:t>出示健康码和行程卡，配合测温登记。</w:t>
      </w:r>
    </w:p>
    <w:p w:rsidR="00333BF5" w:rsidRDefault="00333BF5" w:rsidP="00333BF5">
      <w:pPr>
        <w:autoSpaceDN w:val="0"/>
        <w:spacing w:line="570" w:lineRule="exact"/>
        <w:ind w:firstLineChars="200" w:firstLine="640"/>
        <w:rPr>
          <w:rFonts w:ascii="仿宋_GB2312" w:eastAsia="仿宋_GB2312" w:hAnsi="仿宋_GB2312" w:cs="仿宋_GB2312"/>
          <w:color w:val="auto"/>
          <w:kern w:val="0"/>
          <w:sz w:val="32"/>
        </w:rPr>
      </w:pPr>
      <w:r>
        <w:rPr>
          <w:rFonts w:ascii="仿宋_GB2312" w:eastAsia="仿宋_GB2312" w:hAnsi="仿宋_GB2312" w:cs="仿宋_GB2312" w:hint="eastAsia"/>
          <w:color w:val="auto"/>
          <w:kern w:val="0"/>
          <w:sz w:val="32"/>
        </w:rPr>
        <w:t>（二）设立应急医疗点</w:t>
      </w:r>
    </w:p>
    <w:p w:rsidR="00333BF5" w:rsidRDefault="00DA795C" w:rsidP="00333BF5">
      <w:pPr>
        <w:autoSpaceDN w:val="0"/>
        <w:spacing w:line="570" w:lineRule="exact"/>
        <w:ind w:firstLineChars="200" w:firstLine="640"/>
        <w:rPr>
          <w:rFonts w:ascii="仿宋_GB2312" w:eastAsia="仿宋_GB2312" w:hAnsi="仿宋_GB2312" w:cs="仿宋_GB2312"/>
          <w:color w:val="auto"/>
          <w:kern w:val="0"/>
          <w:sz w:val="32"/>
        </w:rPr>
      </w:pPr>
      <w:r>
        <w:rPr>
          <w:rFonts w:ascii="仿宋_GB2312" w:eastAsia="仿宋_GB2312" w:hAnsi="仿宋_GB2312" w:cs="仿宋_GB2312" w:hint="eastAsia"/>
          <w:color w:val="auto"/>
          <w:kern w:val="0"/>
          <w:sz w:val="32"/>
        </w:rPr>
        <w:t>参加人员</w:t>
      </w:r>
      <w:r w:rsidR="00333BF5">
        <w:rPr>
          <w:rFonts w:ascii="仿宋_GB2312" w:eastAsia="仿宋_GB2312" w:hAnsi="仿宋_GB2312" w:cs="仿宋_GB2312" w:hint="eastAsia"/>
          <w:color w:val="auto"/>
          <w:kern w:val="0"/>
          <w:sz w:val="32"/>
        </w:rPr>
        <w:t>如在会议</w:t>
      </w:r>
      <w:r w:rsidR="00213E2D">
        <w:rPr>
          <w:rFonts w:ascii="仿宋_GB2312" w:eastAsia="仿宋_GB2312" w:hAnsi="仿宋_GB2312" w:cs="仿宋_GB2312" w:hint="eastAsia"/>
          <w:color w:val="auto"/>
          <w:kern w:val="0"/>
          <w:sz w:val="32"/>
        </w:rPr>
        <w:t>活动</w:t>
      </w:r>
      <w:r w:rsidR="00333BF5">
        <w:rPr>
          <w:rFonts w:ascii="仿宋_GB2312" w:eastAsia="仿宋_GB2312" w:hAnsi="仿宋_GB2312" w:cs="仿宋_GB2312" w:hint="eastAsia"/>
          <w:color w:val="auto"/>
          <w:kern w:val="0"/>
          <w:sz w:val="32"/>
        </w:rPr>
        <w:t>期间出现发热、咳嗽、咽痛等身体不适症状，应马上报告会务人员，会务人员会引导至应急医疗点进行相应的医疗措施。</w:t>
      </w:r>
    </w:p>
    <w:p w:rsidR="00333BF5" w:rsidRDefault="00333BF5" w:rsidP="00333BF5">
      <w:pPr>
        <w:autoSpaceDN w:val="0"/>
        <w:spacing w:line="570" w:lineRule="exact"/>
        <w:ind w:firstLineChars="200" w:firstLine="640"/>
        <w:rPr>
          <w:rFonts w:ascii="仿宋_GB2312" w:eastAsia="仿宋_GB2312" w:hAnsi="仿宋_GB2312" w:cs="仿宋_GB2312"/>
          <w:color w:val="auto"/>
          <w:kern w:val="0"/>
          <w:sz w:val="32"/>
        </w:rPr>
      </w:pPr>
      <w:r>
        <w:rPr>
          <w:rFonts w:ascii="仿宋_GB2312" w:eastAsia="仿宋_GB2312" w:hAnsi="仿宋_GB2312" w:cs="仿宋_GB2312" w:hint="eastAsia"/>
          <w:color w:val="auto"/>
          <w:kern w:val="0"/>
          <w:sz w:val="32"/>
        </w:rPr>
        <w:t>（三）会场要求</w:t>
      </w:r>
    </w:p>
    <w:p w:rsidR="00333BF5" w:rsidRDefault="00333BF5" w:rsidP="00333BF5">
      <w:pPr>
        <w:autoSpaceDN w:val="0"/>
        <w:spacing w:line="570" w:lineRule="exact"/>
        <w:ind w:firstLineChars="200" w:firstLine="640"/>
        <w:rPr>
          <w:rFonts w:ascii="仿宋_GB2312" w:eastAsia="仿宋_GB2312" w:hAnsi="仿宋_GB2312" w:cs="仿宋_GB2312"/>
          <w:color w:val="auto"/>
          <w:kern w:val="0"/>
          <w:sz w:val="32"/>
        </w:rPr>
      </w:pPr>
      <w:r>
        <w:rPr>
          <w:rFonts w:ascii="仿宋_GB2312" w:eastAsia="仿宋_GB2312" w:hAnsi="仿宋_GB2312" w:cs="仿宋_GB2312" w:hint="eastAsia"/>
          <w:color w:val="auto"/>
          <w:kern w:val="0"/>
          <w:sz w:val="32"/>
        </w:rPr>
        <w:t>严格按照有关防控指引要求，</w:t>
      </w:r>
      <w:r w:rsidR="00213E2D">
        <w:rPr>
          <w:rFonts w:ascii="仿宋_GB2312" w:eastAsia="仿宋_GB2312" w:hAnsi="仿宋_GB2312" w:cs="仿宋_GB2312" w:hint="eastAsia"/>
          <w:color w:val="auto"/>
          <w:kern w:val="0"/>
          <w:sz w:val="32"/>
        </w:rPr>
        <w:t>要求会议活动所在的</w:t>
      </w:r>
      <w:r>
        <w:rPr>
          <w:rFonts w:ascii="仿宋_GB2312" w:eastAsia="仿宋_GB2312" w:hAnsi="仿宋_GB2312" w:cs="仿宋_GB2312" w:hint="eastAsia"/>
          <w:color w:val="auto"/>
          <w:kern w:val="0"/>
          <w:sz w:val="32"/>
        </w:rPr>
        <w:t>会场相应公共场所进行卫生消毒，主要区域设置免洗洗手液等设备保障。会议时座位相对固定，保持间隔，适度开窗通风，参会人员须全程佩戴口罩。</w:t>
      </w:r>
    </w:p>
    <w:p w:rsidR="00333BF5" w:rsidRDefault="00333BF5" w:rsidP="00333BF5">
      <w:pPr>
        <w:autoSpaceDN w:val="0"/>
        <w:spacing w:line="570" w:lineRule="exact"/>
        <w:ind w:firstLineChars="200" w:firstLine="640"/>
        <w:rPr>
          <w:rFonts w:ascii="仿宋_GB2312" w:eastAsia="仿宋_GB2312" w:hAnsi="仿宋_GB2312" w:cs="仿宋_GB2312"/>
          <w:color w:val="auto"/>
          <w:kern w:val="0"/>
          <w:sz w:val="32"/>
        </w:rPr>
      </w:pPr>
      <w:r>
        <w:rPr>
          <w:rFonts w:ascii="仿宋_GB2312" w:eastAsia="仿宋_GB2312" w:hAnsi="仿宋_GB2312" w:cs="仿宋_GB2312" w:hint="eastAsia"/>
          <w:color w:val="auto"/>
          <w:kern w:val="0"/>
          <w:sz w:val="32"/>
        </w:rPr>
        <w:t>（四）个人防护要求</w:t>
      </w:r>
    </w:p>
    <w:p w:rsidR="00333BF5" w:rsidRDefault="00333BF5" w:rsidP="00333BF5">
      <w:pPr>
        <w:autoSpaceDN w:val="0"/>
        <w:spacing w:line="570" w:lineRule="exact"/>
        <w:ind w:firstLineChars="200" w:firstLine="640"/>
        <w:rPr>
          <w:rFonts w:ascii="仿宋_GB2312" w:eastAsia="仿宋_GB2312" w:hAnsi="仿宋_GB2312" w:cs="仿宋_GB2312"/>
          <w:color w:val="auto"/>
          <w:kern w:val="0"/>
          <w:sz w:val="32"/>
        </w:rPr>
      </w:pPr>
      <w:r>
        <w:rPr>
          <w:rFonts w:ascii="仿宋_GB2312" w:eastAsia="仿宋_GB2312" w:hAnsi="仿宋_GB2312" w:cs="仿宋_GB2312" w:hint="eastAsia"/>
          <w:color w:val="auto"/>
          <w:kern w:val="0"/>
          <w:sz w:val="32"/>
        </w:rPr>
        <w:t>1．</w:t>
      </w:r>
      <w:r w:rsidR="00213E2D">
        <w:rPr>
          <w:rFonts w:ascii="仿宋_GB2312" w:eastAsia="仿宋_GB2312" w:hAnsi="仿宋_GB2312" w:cs="仿宋_GB2312" w:hint="eastAsia"/>
          <w:color w:val="auto"/>
          <w:kern w:val="0"/>
          <w:sz w:val="32"/>
        </w:rPr>
        <w:t>会议活动</w:t>
      </w:r>
      <w:r>
        <w:rPr>
          <w:rFonts w:ascii="仿宋_GB2312" w:eastAsia="仿宋_GB2312" w:hAnsi="仿宋_GB2312" w:cs="仿宋_GB2312" w:hint="eastAsia"/>
          <w:color w:val="auto"/>
          <w:kern w:val="0"/>
          <w:sz w:val="32"/>
        </w:rPr>
        <w:t>期间</w:t>
      </w:r>
      <w:r w:rsidR="00213E2D">
        <w:rPr>
          <w:rFonts w:ascii="仿宋_GB2312" w:eastAsia="仿宋_GB2312" w:hAnsi="仿宋_GB2312" w:cs="仿宋_GB2312" w:hint="eastAsia"/>
          <w:color w:val="auto"/>
          <w:kern w:val="0"/>
          <w:sz w:val="32"/>
        </w:rPr>
        <w:t>建议</w:t>
      </w:r>
      <w:r>
        <w:rPr>
          <w:rFonts w:ascii="仿宋_GB2312" w:eastAsia="仿宋_GB2312" w:hAnsi="仿宋_GB2312" w:cs="仿宋_GB2312" w:hint="eastAsia"/>
          <w:color w:val="auto"/>
          <w:kern w:val="0"/>
          <w:sz w:val="32"/>
        </w:rPr>
        <w:t>不外出、不会客、避免扎堆，人员交流保持一米以上距离。</w:t>
      </w:r>
    </w:p>
    <w:p w:rsidR="00333BF5" w:rsidRDefault="00333BF5" w:rsidP="00333BF5">
      <w:pPr>
        <w:autoSpaceDN w:val="0"/>
        <w:spacing w:line="570" w:lineRule="exact"/>
        <w:ind w:firstLineChars="200" w:firstLine="640"/>
        <w:rPr>
          <w:rFonts w:ascii="仿宋_GB2312" w:eastAsia="仿宋_GB2312" w:hAnsi="仿宋_GB2312" w:cs="仿宋_GB2312"/>
          <w:color w:val="auto"/>
          <w:kern w:val="0"/>
          <w:sz w:val="32"/>
        </w:rPr>
      </w:pPr>
      <w:r>
        <w:rPr>
          <w:rFonts w:ascii="仿宋_GB2312" w:eastAsia="仿宋_GB2312" w:hAnsi="仿宋_GB2312" w:cs="仿宋_GB2312" w:hint="eastAsia"/>
          <w:color w:val="auto"/>
          <w:kern w:val="0"/>
          <w:sz w:val="32"/>
        </w:rPr>
        <w:t>2．</w:t>
      </w:r>
      <w:del w:id="0" w:author="朱子放" w:date="2022-10-17T11:41:00Z">
        <w:r w:rsidR="00213E2D" w:rsidDel="00A91A64">
          <w:rPr>
            <w:rFonts w:ascii="仿宋_GB2312" w:eastAsia="仿宋_GB2312" w:hAnsi="仿宋_GB2312" w:cs="仿宋_GB2312" w:hint="eastAsia"/>
            <w:color w:val="auto"/>
            <w:kern w:val="0"/>
            <w:sz w:val="32"/>
          </w:rPr>
          <w:delText>会</w:delText>
        </w:r>
      </w:del>
      <w:r>
        <w:rPr>
          <w:rFonts w:ascii="仿宋_GB2312" w:eastAsia="仿宋_GB2312" w:hAnsi="仿宋_GB2312" w:cs="仿宋_GB2312" w:hint="eastAsia"/>
          <w:color w:val="auto"/>
          <w:kern w:val="0"/>
          <w:sz w:val="32"/>
        </w:rPr>
        <w:t>会议期间，</w:t>
      </w:r>
      <w:r w:rsidR="00213E2D">
        <w:rPr>
          <w:rFonts w:ascii="仿宋_GB2312" w:eastAsia="仿宋_GB2312" w:hAnsi="仿宋_GB2312" w:cs="仿宋_GB2312" w:hint="eastAsia"/>
          <w:color w:val="auto"/>
          <w:kern w:val="0"/>
          <w:sz w:val="32"/>
        </w:rPr>
        <w:t>全程应</w:t>
      </w:r>
      <w:r>
        <w:rPr>
          <w:rFonts w:ascii="仿宋_GB2312" w:eastAsia="仿宋_GB2312" w:hAnsi="仿宋_GB2312" w:cs="仿宋_GB2312" w:hint="eastAsia"/>
          <w:color w:val="auto"/>
          <w:kern w:val="0"/>
          <w:sz w:val="32"/>
        </w:rPr>
        <w:t>佩戴一次性使用医用口罩。</w:t>
      </w:r>
    </w:p>
    <w:p w:rsidR="00333BF5" w:rsidRDefault="00333BF5" w:rsidP="00333BF5">
      <w:pPr>
        <w:autoSpaceDN w:val="0"/>
        <w:spacing w:line="570" w:lineRule="exact"/>
        <w:ind w:firstLineChars="200" w:firstLine="640"/>
        <w:rPr>
          <w:rFonts w:ascii="仿宋_GB2312" w:eastAsia="仿宋_GB2312" w:hAnsi="仿宋_GB2312" w:cs="仿宋_GB2312"/>
          <w:color w:val="auto"/>
          <w:kern w:val="0"/>
          <w:sz w:val="32"/>
        </w:rPr>
      </w:pPr>
      <w:r>
        <w:rPr>
          <w:rFonts w:ascii="仿宋_GB2312" w:eastAsia="仿宋_GB2312" w:hAnsi="仿宋_GB2312" w:cs="仿宋_GB2312" w:hint="eastAsia"/>
          <w:color w:val="auto"/>
          <w:kern w:val="0"/>
          <w:sz w:val="32"/>
        </w:rPr>
        <w:t>3．积极配合工作人员测温和采取必要的防疫措施。</w:t>
      </w:r>
    </w:p>
    <w:p w:rsidR="00333BF5" w:rsidRDefault="00333BF5" w:rsidP="00333BF5">
      <w:pPr>
        <w:autoSpaceDN w:val="0"/>
        <w:spacing w:line="570" w:lineRule="exact"/>
        <w:ind w:firstLineChars="200" w:firstLine="640"/>
        <w:rPr>
          <w:rFonts w:ascii="黑体" w:eastAsia="黑体" w:hAnsi="黑体" w:cs="黑体"/>
          <w:color w:val="auto"/>
          <w:kern w:val="0"/>
          <w:sz w:val="32"/>
        </w:rPr>
      </w:pPr>
      <w:r>
        <w:rPr>
          <w:rFonts w:ascii="黑体" w:eastAsia="黑体" w:hAnsi="黑体" w:cs="黑体" w:hint="eastAsia"/>
          <w:color w:val="auto"/>
          <w:kern w:val="0"/>
          <w:sz w:val="32"/>
        </w:rPr>
        <w:t>五、应急处置要求</w:t>
      </w:r>
    </w:p>
    <w:p w:rsidR="00333BF5" w:rsidRDefault="00213E2D" w:rsidP="00333BF5">
      <w:pPr>
        <w:autoSpaceDN w:val="0"/>
        <w:spacing w:line="570" w:lineRule="exact"/>
        <w:ind w:firstLineChars="200" w:firstLine="640"/>
        <w:rPr>
          <w:rFonts w:ascii="仿宋_GB2312" w:eastAsia="仿宋_GB2312" w:hAnsi="仿宋_GB2312" w:cs="仿宋_GB2312"/>
          <w:color w:val="auto"/>
          <w:kern w:val="0"/>
          <w:sz w:val="32"/>
        </w:rPr>
      </w:pPr>
      <w:r>
        <w:rPr>
          <w:rFonts w:ascii="仿宋_GB2312" w:eastAsia="仿宋_GB2312" w:hAnsi="仿宋_GB2312" w:cs="仿宋_GB2312" w:hint="eastAsia"/>
          <w:color w:val="auto"/>
          <w:kern w:val="0"/>
          <w:sz w:val="32"/>
        </w:rPr>
        <w:t>参加会议活动的</w:t>
      </w:r>
      <w:r w:rsidR="00333BF5">
        <w:rPr>
          <w:rFonts w:ascii="仿宋_GB2312" w:eastAsia="仿宋_GB2312" w:hAnsi="仿宋_GB2312" w:cs="仿宋_GB2312" w:hint="eastAsia"/>
          <w:color w:val="auto"/>
          <w:kern w:val="0"/>
          <w:sz w:val="32"/>
        </w:rPr>
        <w:t>人员如出现发热、干咳、乏力、鼻塞、流涕、咽痛、腹泻等症状，应立即安置到会议提供的隔离区域并上报疫情防控工作组，对于现场临时应急医疗点不能排除新冠肺炎病例的，应立即将相关人员迅速隔离，并及时通知市、区急救中心转运病人至市卫健委指定医院就诊，配合辖区疾控部门做好后续工作。</w:t>
      </w:r>
    </w:p>
    <w:p w:rsidR="00800C11" w:rsidRDefault="00800C11"/>
    <w:p w:rsidR="00DA795C" w:rsidRDefault="00DA795C"/>
    <w:p w:rsidR="00DA795C" w:rsidRDefault="00DA795C"/>
    <w:p w:rsidR="00DA795C" w:rsidRPr="0077260F" w:rsidRDefault="00DA795C" w:rsidP="00DA795C">
      <w:pPr>
        <w:jc w:val="right"/>
        <w:rPr>
          <w:rFonts w:ascii="仿宋_GB2312" w:eastAsia="仿宋_GB2312"/>
          <w:sz w:val="32"/>
          <w:szCs w:val="32"/>
        </w:rPr>
      </w:pPr>
      <w:r w:rsidRPr="0077260F">
        <w:rPr>
          <w:rFonts w:ascii="仿宋_GB2312" w:eastAsia="仿宋_GB2312" w:hint="eastAsia"/>
          <w:sz w:val="32"/>
          <w:szCs w:val="32"/>
        </w:rPr>
        <w:t>广州注册会计师协会</w:t>
      </w:r>
    </w:p>
    <w:p w:rsidR="00DA795C" w:rsidRPr="0077260F" w:rsidRDefault="00DA795C" w:rsidP="00F400AB">
      <w:pPr>
        <w:ind w:right="320"/>
        <w:jc w:val="right"/>
        <w:rPr>
          <w:rFonts w:ascii="仿宋_GB2312" w:eastAsia="仿宋_GB2312"/>
          <w:sz w:val="32"/>
          <w:szCs w:val="32"/>
        </w:rPr>
      </w:pPr>
      <w:r w:rsidRPr="0077260F">
        <w:rPr>
          <w:rFonts w:ascii="仿宋_GB2312" w:eastAsia="仿宋_GB2312" w:hint="eastAsia"/>
          <w:sz w:val="32"/>
          <w:szCs w:val="32"/>
        </w:rPr>
        <w:t>2022年9月</w:t>
      </w:r>
    </w:p>
    <w:p w:rsidR="00DA795C" w:rsidRPr="00333BF5" w:rsidRDefault="00DA795C"/>
    <w:sectPr w:rsidR="00DA795C" w:rsidRPr="00333BF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4C0E" w:rsidRDefault="00924C0E" w:rsidP="00333BF5">
      <w:r>
        <w:separator/>
      </w:r>
    </w:p>
  </w:endnote>
  <w:endnote w:type="continuationSeparator" w:id="0">
    <w:p w:rsidR="00924C0E" w:rsidRDefault="00924C0E" w:rsidP="00333B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楷体_GB2312">
    <w:altName w:val="楷体"/>
    <w:charset w:val="86"/>
    <w:family w:val="modern"/>
    <w:pitch w:val="fixed"/>
    <w:sig w:usb0="00000001" w:usb1="080E0000" w:usb2="00000010" w:usb3="00000000" w:csb0="00040000" w:csb1="00000000"/>
  </w:font>
  <w:font w:name="News Gothic MT">
    <w:charset w:val="00"/>
    <w:family w:val="swiss"/>
    <w:pitch w:val="variable"/>
    <w:sig w:usb0="00000003" w:usb1="00000000" w:usb2="00000000" w:usb3="00000000" w:csb0="00000001" w:csb1="00000000"/>
  </w:font>
  <w:font w:name="方正小标宋简体">
    <w:altName w:val="宋体"/>
    <w:charset w:val="86"/>
    <w:family w:val="script"/>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4C0E" w:rsidRDefault="00924C0E" w:rsidP="00333BF5">
      <w:r>
        <w:separator/>
      </w:r>
    </w:p>
  </w:footnote>
  <w:footnote w:type="continuationSeparator" w:id="0">
    <w:p w:rsidR="00924C0E" w:rsidRDefault="00924C0E" w:rsidP="00333BF5">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朱子放">
    <w15:presenceInfo w15:providerId="None" w15:userId="朱子放"/>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bordersDoNotSurroundHeader/>
  <w:bordersDoNotSurroundFooter/>
  <w:trackRevisions/>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0A6E"/>
    <w:rsid w:val="0004373C"/>
    <w:rsid w:val="00095ABF"/>
    <w:rsid w:val="0012394C"/>
    <w:rsid w:val="00200656"/>
    <w:rsid w:val="00213E2D"/>
    <w:rsid w:val="00273945"/>
    <w:rsid w:val="00293EC2"/>
    <w:rsid w:val="0030398A"/>
    <w:rsid w:val="00303D7F"/>
    <w:rsid w:val="00332D5C"/>
    <w:rsid w:val="00333BF5"/>
    <w:rsid w:val="00346B37"/>
    <w:rsid w:val="004F2822"/>
    <w:rsid w:val="00635797"/>
    <w:rsid w:val="006447F8"/>
    <w:rsid w:val="0077260F"/>
    <w:rsid w:val="00800C11"/>
    <w:rsid w:val="00911C8A"/>
    <w:rsid w:val="00924C0E"/>
    <w:rsid w:val="00933D74"/>
    <w:rsid w:val="0097014F"/>
    <w:rsid w:val="009B0A6E"/>
    <w:rsid w:val="00A61459"/>
    <w:rsid w:val="00A91A64"/>
    <w:rsid w:val="00BD2319"/>
    <w:rsid w:val="00BF038E"/>
    <w:rsid w:val="00DA795C"/>
    <w:rsid w:val="00DC2469"/>
    <w:rsid w:val="00DD10E3"/>
    <w:rsid w:val="00E84F2D"/>
    <w:rsid w:val="00F31E19"/>
    <w:rsid w:val="00F400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15F3EE"/>
  <w15:chartTrackingRefBased/>
  <w15:docId w15:val="{F2A934C7-9028-4369-AD1E-6483BFB33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3BF5"/>
    <w:pPr>
      <w:widowControl w:val="0"/>
      <w:jc w:val="both"/>
    </w:pPr>
    <w:rPr>
      <w:rFonts w:ascii="楷体_GB2312" w:eastAsia="楷体_GB2312" w:hAnsi="News Gothic MT" w:cs="Times New Roman"/>
      <w:color w:val="333333"/>
      <w:sz w:val="3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33BF5"/>
    <w:pPr>
      <w:pBdr>
        <w:bottom w:val="single" w:sz="6" w:space="1" w:color="auto"/>
      </w:pBdr>
      <w:tabs>
        <w:tab w:val="center" w:pos="4153"/>
        <w:tab w:val="right" w:pos="8306"/>
      </w:tabs>
      <w:snapToGrid w:val="0"/>
      <w:jc w:val="center"/>
    </w:pPr>
    <w:rPr>
      <w:rFonts w:asciiTheme="minorHAnsi" w:eastAsiaTheme="minorEastAsia" w:hAnsiTheme="minorHAnsi" w:cstheme="minorBidi"/>
      <w:color w:val="auto"/>
      <w:sz w:val="18"/>
      <w:szCs w:val="18"/>
    </w:rPr>
  </w:style>
  <w:style w:type="character" w:customStyle="1" w:styleId="a4">
    <w:name w:val="页眉 字符"/>
    <w:basedOn w:val="a0"/>
    <w:link w:val="a3"/>
    <w:uiPriority w:val="99"/>
    <w:rsid w:val="00333BF5"/>
    <w:rPr>
      <w:sz w:val="18"/>
      <w:szCs w:val="18"/>
    </w:rPr>
  </w:style>
  <w:style w:type="paragraph" w:styleId="a5">
    <w:name w:val="footer"/>
    <w:basedOn w:val="a"/>
    <w:link w:val="a6"/>
    <w:uiPriority w:val="99"/>
    <w:unhideWhenUsed/>
    <w:rsid w:val="00333BF5"/>
    <w:pPr>
      <w:tabs>
        <w:tab w:val="center" w:pos="4153"/>
        <w:tab w:val="right" w:pos="8306"/>
      </w:tabs>
      <w:snapToGrid w:val="0"/>
      <w:jc w:val="left"/>
    </w:pPr>
    <w:rPr>
      <w:rFonts w:asciiTheme="minorHAnsi" w:eastAsiaTheme="minorEastAsia" w:hAnsiTheme="minorHAnsi" w:cstheme="minorBidi"/>
      <w:color w:val="auto"/>
      <w:sz w:val="18"/>
      <w:szCs w:val="18"/>
    </w:rPr>
  </w:style>
  <w:style w:type="character" w:customStyle="1" w:styleId="a6">
    <w:name w:val="页脚 字符"/>
    <w:basedOn w:val="a0"/>
    <w:link w:val="a5"/>
    <w:uiPriority w:val="99"/>
    <w:rsid w:val="00333BF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microsoft.com/office/2011/relationships/people" Target="peop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Pages>
  <Words>164</Words>
  <Characters>938</Characters>
  <Application>Microsoft Office Word</Application>
  <DocSecurity>0</DocSecurity>
  <Lines>7</Lines>
  <Paragraphs>2</Paragraphs>
  <ScaleCrop>false</ScaleCrop>
  <Company>Home</Company>
  <LinksUpToDate>false</LinksUpToDate>
  <CharactersWithSpaces>1100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杨毅</dc:creator>
  <cp:keywords/>
  <dc:description/>
  <cp:lastModifiedBy>朱子放</cp:lastModifiedBy>
  <cp:revision>6</cp:revision>
  <dcterms:created xsi:type="dcterms:W3CDTF">2022-10-17T00:25:00Z</dcterms:created>
  <dcterms:modified xsi:type="dcterms:W3CDTF">2022-10-17T03:40:00Z</dcterms:modified>
</cp:coreProperties>
</file>