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32DFF" w14:textId="77777777" w:rsidR="00FF1051" w:rsidRPr="003B6DD1" w:rsidRDefault="003B6DD1" w:rsidP="003B6DD1">
      <w:pPr>
        <w:pStyle w:val="a3"/>
        <w:spacing w:line="600" w:lineRule="auto"/>
        <w:jc w:val="center"/>
        <w:rPr>
          <w:rFonts w:ascii="黑体" w:eastAsia="黑体" w:hAnsi="黑体"/>
          <w:sz w:val="44"/>
          <w:szCs w:val="44"/>
        </w:rPr>
      </w:pPr>
      <w:r w:rsidRPr="003B6DD1">
        <w:rPr>
          <w:rFonts w:ascii="黑体" w:eastAsia="黑体" w:hAnsi="黑体"/>
          <w:noProof/>
          <w:sz w:val="44"/>
          <w:szCs w:val="44"/>
        </w:rPr>
        <w:drawing>
          <wp:inline distT="0" distB="0" distL="0" distR="0" wp14:anchorId="2E03B718" wp14:editId="5F93D4C1">
            <wp:extent cx="1984113" cy="1269242"/>
            <wp:effectExtent l="0" t="0" r="0" b="0"/>
            <wp:docPr id="3" name="图片 3" descr="C:\Users\lenovo\Desktop\常用文件\logo文件\协会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esktop\常用文件\logo文件\协会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65" cy="1286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/>
          <w:sz w:val="44"/>
          <w:szCs w:val="44"/>
        </w:rPr>
        <w:t xml:space="preserve">                    </w:t>
      </w:r>
    </w:p>
    <w:p w14:paraId="2D986ECC" w14:textId="77777777" w:rsidR="00DE2108" w:rsidRPr="001B7C13" w:rsidRDefault="006B57FF" w:rsidP="001B7C13">
      <w:pPr>
        <w:pStyle w:val="a3"/>
        <w:spacing w:line="600" w:lineRule="auto"/>
        <w:jc w:val="center"/>
        <w:rPr>
          <w:rFonts w:ascii="黑体" w:eastAsia="黑体" w:hAnsi="黑体"/>
          <w:b/>
          <w:bCs/>
          <w:sz w:val="44"/>
          <w:szCs w:val="44"/>
          <w:rPrChange w:id="0" w:author="罗维" w:date="2023-08-07T16:16:00Z">
            <w:rPr>
              <w:rFonts w:ascii="黑体" w:eastAsia="黑体" w:hAnsi="黑体"/>
              <w:sz w:val="44"/>
              <w:szCs w:val="44"/>
            </w:rPr>
          </w:rPrChange>
        </w:rPr>
      </w:pPr>
      <w:r w:rsidRPr="001B7C13">
        <w:rPr>
          <w:rFonts w:ascii="黑体" w:eastAsia="黑体" w:hAnsi="黑体" w:hint="eastAsia"/>
          <w:b/>
          <w:bCs/>
          <w:sz w:val="44"/>
          <w:szCs w:val="44"/>
          <w:rPrChange w:id="1" w:author="罗维" w:date="2023-08-07T16:16:00Z">
            <w:rPr>
              <w:rFonts w:ascii="黑体" w:eastAsia="黑体" w:hAnsi="黑体" w:hint="eastAsia"/>
              <w:sz w:val="44"/>
              <w:szCs w:val="44"/>
            </w:rPr>
          </w:rPrChange>
        </w:rPr>
        <w:t>资本市场</w:t>
      </w:r>
      <w:r w:rsidR="00DE2108" w:rsidRPr="001B7C13">
        <w:rPr>
          <w:rFonts w:ascii="黑体" w:eastAsia="黑体" w:hAnsi="黑体" w:hint="eastAsia"/>
          <w:b/>
          <w:bCs/>
          <w:sz w:val="44"/>
          <w:szCs w:val="44"/>
          <w:rPrChange w:id="2" w:author="罗维" w:date="2023-08-07T16:16:00Z">
            <w:rPr>
              <w:rFonts w:ascii="黑体" w:eastAsia="黑体" w:hAnsi="黑体" w:hint="eastAsia"/>
              <w:sz w:val="44"/>
              <w:szCs w:val="44"/>
            </w:rPr>
          </w:rPrChange>
        </w:rPr>
        <w:t>业务</w:t>
      </w:r>
      <w:r w:rsidRPr="001B7C13">
        <w:rPr>
          <w:rFonts w:ascii="黑体" w:eastAsia="黑体" w:hAnsi="黑体" w:hint="eastAsia"/>
          <w:b/>
          <w:bCs/>
          <w:sz w:val="44"/>
          <w:szCs w:val="44"/>
          <w:rPrChange w:id="3" w:author="罗维" w:date="2023-08-07T16:16:00Z">
            <w:rPr>
              <w:rFonts w:ascii="黑体" w:eastAsia="黑体" w:hAnsi="黑体" w:hint="eastAsia"/>
              <w:sz w:val="44"/>
              <w:szCs w:val="44"/>
            </w:rPr>
          </w:rPrChange>
        </w:rPr>
        <w:t>研修班</w:t>
      </w:r>
      <w:r w:rsidR="00DE2108" w:rsidRPr="001B7C13">
        <w:rPr>
          <w:rFonts w:ascii="黑体" w:eastAsia="黑体" w:hAnsi="黑体" w:hint="eastAsia"/>
          <w:b/>
          <w:bCs/>
          <w:sz w:val="44"/>
          <w:szCs w:val="44"/>
          <w:rPrChange w:id="4" w:author="罗维" w:date="2023-08-07T16:16:00Z">
            <w:rPr>
              <w:rFonts w:ascii="黑体" w:eastAsia="黑体" w:hAnsi="黑体" w:hint="eastAsia"/>
              <w:sz w:val="44"/>
              <w:szCs w:val="44"/>
            </w:rPr>
          </w:rPrChange>
        </w:rPr>
        <w:t>（第二期）</w:t>
      </w:r>
    </w:p>
    <w:p w14:paraId="4BDF55CF" w14:textId="77777777" w:rsidR="00D55B8B" w:rsidRPr="001B7C13" w:rsidRDefault="006B57FF" w:rsidP="001B7C13">
      <w:pPr>
        <w:pStyle w:val="a3"/>
        <w:spacing w:line="600" w:lineRule="auto"/>
        <w:jc w:val="center"/>
        <w:rPr>
          <w:rFonts w:ascii="黑体" w:eastAsia="黑体" w:hAnsi="黑体"/>
          <w:b/>
          <w:bCs/>
          <w:sz w:val="44"/>
          <w:szCs w:val="44"/>
          <w:rPrChange w:id="5" w:author="罗维" w:date="2023-08-07T16:16:00Z">
            <w:rPr>
              <w:rFonts w:ascii="黑体" w:eastAsia="黑体" w:hAnsi="黑体"/>
              <w:sz w:val="44"/>
              <w:szCs w:val="44"/>
            </w:rPr>
          </w:rPrChange>
        </w:rPr>
      </w:pPr>
      <w:r w:rsidRPr="001B7C13">
        <w:rPr>
          <w:rFonts w:ascii="黑体" w:eastAsia="黑体" w:hAnsi="黑体" w:hint="eastAsia"/>
          <w:b/>
          <w:bCs/>
          <w:sz w:val="44"/>
          <w:szCs w:val="44"/>
          <w:rPrChange w:id="6" w:author="罗维" w:date="2023-08-07T16:16:00Z">
            <w:rPr>
              <w:rFonts w:ascii="黑体" w:eastAsia="黑体" w:hAnsi="黑体" w:hint="eastAsia"/>
              <w:sz w:val="44"/>
              <w:szCs w:val="44"/>
            </w:rPr>
          </w:rPrChange>
        </w:rPr>
        <w:t>报名表</w:t>
      </w:r>
    </w:p>
    <w:p w14:paraId="51EBCDE6" w14:textId="77777777" w:rsidR="006B57FF" w:rsidRDefault="006B57FF" w:rsidP="006B57FF">
      <w:pPr>
        <w:pStyle w:val="a3"/>
        <w:jc w:val="center"/>
        <w:rPr>
          <w:rFonts w:ascii="黑体" w:eastAsia="黑体" w:hAnsi="黑体"/>
          <w:sz w:val="44"/>
          <w:szCs w:val="44"/>
        </w:rPr>
      </w:pPr>
    </w:p>
    <w:p w14:paraId="5E46D961" w14:textId="77777777" w:rsidR="006B57FF" w:rsidRDefault="006B57FF" w:rsidP="006B57FF">
      <w:pPr>
        <w:pStyle w:val="a3"/>
        <w:jc w:val="center"/>
        <w:rPr>
          <w:rFonts w:ascii="黑体" w:eastAsia="黑体" w:hAnsi="黑体"/>
          <w:sz w:val="44"/>
          <w:szCs w:val="44"/>
        </w:rPr>
      </w:pPr>
    </w:p>
    <w:p w14:paraId="5F0E3C7F" w14:textId="77777777" w:rsidR="006B57FF" w:rsidRPr="006B57FF" w:rsidRDefault="006B57FF" w:rsidP="006B57FF">
      <w:pPr>
        <w:pStyle w:val="a3"/>
        <w:jc w:val="center"/>
        <w:rPr>
          <w:rFonts w:ascii="黑体" w:eastAsia="黑体" w:hAnsi="黑体"/>
          <w:sz w:val="44"/>
          <w:szCs w:val="44"/>
        </w:rPr>
      </w:pPr>
    </w:p>
    <w:p w14:paraId="4033C14F" w14:textId="77777777" w:rsidR="00D55B8B" w:rsidRPr="001B7C13" w:rsidRDefault="006A22D2">
      <w:pPr>
        <w:spacing w:after="0"/>
        <w:ind w:left="1591" w:hanging="10"/>
        <w:rPr>
          <w:rFonts w:ascii="宋体" w:eastAsia="宋体" w:hAnsi="宋体"/>
          <w:sz w:val="20"/>
          <w:szCs w:val="20"/>
          <w:rPrChange w:id="7" w:author="罗维" w:date="2023-08-07T16:17:00Z">
            <w:rPr/>
          </w:rPrChange>
        </w:rPr>
      </w:pPr>
      <w:r w:rsidRPr="001B7C13">
        <w:rPr>
          <w:rFonts w:ascii="宋体" w:eastAsia="宋体" w:hAnsi="宋体" w:cs="仿宋"/>
          <w:sz w:val="24"/>
          <w:szCs w:val="20"/>
          <w:rPrChange w:id="8" w:author="罗维" w:date="2023-08-07T16:17:00Z">
            <w:rPr>
              <w:rFonts w:ascii="仿宋" w:eastAsia="仿宋" w:hAnsi="仿宋" w:cs="仿宋"/>
              <w:sz w:val="32"/>
            </w:rPr>
          </w:rPrChange>
        </w:rPr>
        <w:t>申请人姓名：</w:t>
      </w:r>
    </w:p>
    <w:p w14:paraId="1C8BC021" w14:textId="77777777" w:rsidR="00D55B8B" w:rsidRPr="001B7C13" w:rsidRDefault="006A22D2">
      <w:pPr>
        <w:spacing w:after="826"/>
        <w:ind w:left="3852"/>
        <w:rPr>
          <w:rFonts w:ascii="宋体" w:eastAsia="宋体" w:hAnsi="宋体"/>
          <w:sz w:val="20"/>
          <w:szCs w:val="20"/>
          <w:rPrChange w:id="9" w:author="罗维" w:date="2023-08-07T16:17:00Z">
            <w:rPr/>
          </w:rPrChange>
        </w:rPr>
      </w:pPr>
      <w:r w:rsidRPr="001B7C13">
        <w:rPr>
          <w:rFonts w:ascii="宋体" w:eastAsia="宋体" w:hAnsi="宋体"/>
          <w:noProof/>
          <w:sz w:val="20"/>
          <w:szCs w:val="20"/>
          <w:rPrChange w:id="10" w:author="罗维" w:date="2023-08-07T16:17:00Z">
            <w:rPr>
              <w:noProof/>
            </w:rPr>
          </w:rPrChange>
        </w:rPr>
        <mc:AlternateContent>
          <mc:Choice Requires="wpg">
            <w:drawing>
              <wp:inline distT="0" distB="0" distL="0" distR="0" wp14:anchorId="4555E36E" wp14:editId="0B02BB58">
                <wp:extent cx="1882140" cy="22860"/>
                <wp:effectExtent l="0" t="0" r="0" b="0"/>
                <wp:docPr id="4497" name="Group 44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140" cy="22860"/>
                          <a:chOff x="0" y="0"/>
                          <a:chExt cx="1882140" cy="22860"/>
                        </a:xfrm>
                      </wpg:grpSpPr>
                      <wps:wsp>
                        <wps:cNvPr id="13" name="Shape 13"/>
                        <wps:cNvSpPr/>
                        <wps:spPr>
                          <a:xfrm>
                            <a:off x="0" y="0"/>
                            <a:ext cx="18821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2140">
                                <a:moveTo>
                                  <a:pt x="0" y="0"/>
                                </a:moveTo>
                                <a:lnTo>
                                  <a:pt x="1882140" y="0"/>
                                </a:lnTo>
                              </a:path>
                            </a:pathLst>
                          </a:custGeom>
                          <a:ln w="22860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52B1114" id="Group 4497" o:spid="_x0000_s1026" style="width:148.2pt;height:1.8pt;mso-position-horizontal-relative:char;mso-position-vertical-relative:line" coordsize="18821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">
                <v:shape id="Shape 13" o:spid="_x0000_s1027" style="position:absolute;width:18821;height:0;visibility:visible;mso-wrap-style:square;v-text-anchor:top" coordsize="18821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" path="m,l1882140,e" filled="f" strokeweight="1.8pt">
                  <v:stroke joinstyle="bevel"/>
                  <v:path arrowok="t" textboxrect="0,0,1882140,0"/>
                </v:shape>
                <w10:anchorlock/>
              </v:group>
            </w:pict>
          </mc:Fallback>
        </mc:AlternateContent>
      </w:r>
    </w:p>
    <w:p w14:paraId="38566FF4" w14:textId="77777777" w:rsidR="00D55B8B" w:rsidRPr="001B7C13" w:rsidRDefault="006A22D2">
      <w:pPr>
        <w:spacing w:after="0"/>
        <w:ind w:left="1591" w:hanging="10"/>
        <w:rPr>
          <w:rFonts w:ascii="宋体" w:eastAsia="宋体" w:hAnsi="宋体"/>
          <w:sz w:val="20"/>
          <w:szCs w:val="20"/>
          <w:rPrChange w:id="11" w:author="罗维" w:date="2023-08-07T16:17:00Z">
            <w:rPr/>
          </w:rPrChange>
        </w:rPr>
      </w:pPr>
      <w:r w:rsidRPr="001B7C13">
        <w:rPr>
          <w:rFonts w:ascii="宋体" w:eastAsia="宋体" w:hAnsi="宋体" w:cs="仿宋"/>
          <w:sz w:val="24"/>
          <w:szCs w:val="20"/>
          <w:rPrChange w:id="12" w:author="罗维" w:date="2023-08-07T16:17:00Z">
            <w:rPr>
              <w:rFonts w:ascii="仿宋" w:eastAsia="仿宋" w:hAnsi="仿宋" w:cs="仿宋"/>
              <w:sz w:val="32"/>
            </w:rPr>
          </w:rPrChange>
        </w:rPr>
        <w:t>所在单位：</w:t>
      </w:r>
    </w:p>
    <w:p w14:paraId="6711C5CB" w14:textId="77777777" w:rsidR="00D55B8B" w:rsidRPr="001B7C13" w:rsidRDefault="006A22D2">
      <w:pPr>
        <w:spacing w:after="826"/>
        <w:ind w:left="3852"/>
        <w:rPr>
          <w:rFonts w:ascii="宋体" w:eastAsia="宋体" w:hAnsi="宋体"/>
          <w:sz w:val="20"/>
          <w:szCs w:val="20"/>
          <w:rPrChange w:id="13" w:author="罗维" w:date="2023-08-07T16:17:00Z">
            <w:rPr/>
          </w:rPrChange>
        </w:rPr>
      </w:pPr>
      <w:r w:rsidRPr="001B7C13">
        <w:rPr>
          <w:rFonts w:ascii="宋体" w:eastAsia="宋体" w:hAnsi="宋体"/>
          <w:noProof/>
          <w:sz w:val="20"/>
          <w:szCs w:val="20"/>
          <w:rPrChange w:id="14" w:author="罗维" w:date="2023-08-07T16:17:00Z">
            <w:rPr>
              <w:noProof/>
            </w:rPr>
          </w:rPrChange>
        </w:rPr>
        <mc:AlternateContent>
          <mc:Choice Requires="wpg">
            <w:drawing>
              <wp:inline distT="0" distB="0" distL="0" distR="0" wp14:anchorId="02D9E448" wp14:editId="7C17524E">
                <wp:extent cx="1882140" cy="22860"/>
                <wp:effectExtent l="0" t="0" r="0" b="0"/>
                <wp:docPr id="4498" name="Group 44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140" cy="22860"/>
                          <a:chOff x="0" y="0"/>
                          <a:chExt cx="1882140" cy="22860"/>
                        </a:xfrm>
                      </wpg:grpSpPr>
                      <wps:wsp>
                        <wps:cNvPr id="15" name="Shape 15"/>
                        <wps:cNvSpPr/>
                        <wps:spPr>
                          <a:xfrm>
                            <a:off x="0" y="0"/>
                            <a:ext cx="18821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2140">
                                <a:moveTo>
                                  <a:pt x="0" y="0"/>
                                </a:moveTo>
                                <a:lnTo>
                                  <a:pt x="1882140" y="0"/>
                                </a:lnTo>
                              </a:path>
                            </a:pathLst>
                          </a:custGeom>
                          <a:ln w="22860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A419FE0" id="Group 4498" o:spid="_x0000_s1026" style="width:148.2pt;height:1.8pt;mso-position-horizontal-relative:char;mso-position-vertical-relative:line" coordsize="18821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">
                <v:shape id="Shape 15" o:spid="_x0000_s1027" style="position:absolute;width:18821;height:0;visibility:visible;mso-wrap-style:square;v-text-anchor:top" coordsize="18821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" path="m,l1882140,e" filled="f" strokeweight="1.8pt">
                  <v:stroke joinstyle="bevel"/>
                  <v:path arrowok="t" textboxrect="0,0,1882140,0"/>
                </v:shape>
                <w10:anchorlock/>
              </v:group>
            </w:pict>
          </mc:Fallback>
        </mc:AlternateContent>
      </w:r>
    </w:p>
    <w:p w14:paraId="2FDDFB00" w14:textId="77777777" w:rsidR="00D55B8B" w:rsidRPr="001B7C13" w:rsidRDefault="006A22D2">
      <w:pPr>
        <w:spacing w:after="0"/>
        <w:ind w:left="1591" w:hanging="10"/>
        <w:rPr>
          <w:rFonts w:ascii="宋体" w:eastAsia="宋体" w:hAnsi="宋体"/>
          <w:sz w:val="20"/>
          <w:szCs w:val="20"/>
          <w:rPrChange w:id="15" w:author="罗维" w:date="2023-08-07T16:17:00Z">
            <w:rPr/>
          </w:rPrChange>
        </w:rPr>
      </w:pPr>
      <w:r w:rsidRPr="001B7C13">
        <w:rPr>
          <w:rFonts w:ascii="宋体" w:eastAsia="宋体" w:hAnsi="宋体" w:cs="仿宋"/>
          <w:sz w:val="24"/>
          <w:szCs w:val="20"/>
          <w:rPrChange w:id="16" w:author="罗维" w:date="2023-08-07T16:17:00Z">
            <w:rPr>
              <w:rFonts w:ascii="仿宋" w:eastAsia="仿宋" w:hAnsi="仿宋" w:cs="仿宋"/>
              <w:sz w:val="32"/>
            </w:rPr>
          </w:rPrChange>
        </w:rPr>
        <w:t>所在部门：</w:t>
      </w:r>
    </w:p>
    <w:p w14:paraId="71F30B4F" w14:textId="77777777" w:rsidR="00D55B8B" w:rsidRPr="001B7C13" w:rsidRDefault="006A22D2">
      <w:pPr>
        <w:spacing w:after="826"/>
        <w:ind w:left="3852"/>
        <w:rPr>
          <w:rFonts w:ascii="宋体" w:eastAsia="宋体" w:hAnsi="宋体"/>
          <w:sz w:val="20"/>
          <w:szCs w:val="20"/>
          <w:rPrChange w:id="17" w:author="罗维" w:date="2023-08-07T16:17:00Z">
            <w:rPr/>
          </w:rPrChange>
        </w:rPr>
      </w:pPr>
      <w:r w:rsidRPr="001B7C13">
        <w:rPr>
          <w:rFonts w:ascii="宋体" w:eastAsia="宋体" w:hAnsi="宋体"/>
          <w:noProof/>
          <w:sz w:val="20"/>
          <w:szCs w:val="20"/>
          <w:rPrChange w:id="18" w:author="罗维" w:date="2023-08-07T16:17:00Z">
            <w:rPr>
              <w:noProof/>
            </w:rPr>
          </w:rPrChange>
        </w:rPr>
        <mc:AlternateContent>
          <mc:Choice Requires="wpg">
            <w:drawing>
              <wp:inline distT="0" distB="0" distL="0" distR="0" wp14:anchorId="25BD645D" wp14:editId="6DC00F16">
                <wp:extent cx="1882140" cy="22860"/>
                <wp:effectExtent l="0" t="0" r="0" b="0"/>
                <wp:docPr id="4499" name="Group 44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140" cy="22860"/>
                          <a:chOff x="0" y="0"/>
                          <a:chExt cx="1882140" cy="22860"/>
                        </a:xfrm>
                      </wpg:grpSpPr>
                      <wps:wsp>
                        <wps:cNvPr id="17" name="Shape 17"/>
                        <wps:cNvSpPr/>
                        <wps:spPr>
                          <a:xfrm>
                            <a:off x="0" y="0"/>
                            <a:ext cx="18821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2140">
                                <a:moveTo>
                                  <a:pt x="0" y="0"/>
                                </a:moveTo>
                                <a:lnTo>
                                  <a:pt x="1882140" y="0"/>
                                </a:lnTo>
                              </a:path>
                            </a:pathLst>
                          </a:custGeom>
                          <a:ln w="22860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FD5EE9D" id="Group 4499" o:spid="_x0000_s1026" style="width:148.2pt;height:1.8pt;mso-position-horizontal-relative:char;mso-position-vertical-relative:line" coordsize="18821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">
                <v:shape id="Shape 17" o:spid="_x0000_s1027" style="position:absolute;width:18821;height:0;visibility:visible;mso-wrap-style:square;v-text-anchor:top" coordsize="18821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" path="m,l1882140,e" filled="f" strokeweight="1.8pt">
                  <v:stroke joinstyle="bevel"/>
                  <v:path arrowok="t" textboxrect="0,0,1882140,0"/>
                </v:shape>
                <w10:anchorlock/>
              </v:group>
            </w:pict>
          </mc:Fallback>
        </mc:AlternateContent>
      </w:r>
    </w:p>
    <w:p w14:paraId="1405CD83" w14:textId="77777777" w:rsidR="00D55B8B" w:rsidRPr="001B7C13" w:rsidRDefault="006A22D2">
      <w:pPr>
        <w:spacing w:after="0"/>
        <w:ind w:left="1591" w:hanging="10"/>
        <w:rPr>
          <w:rFonts w:ascii="宋体" w:eastAsia="宋体" w:hAnsi="宋体"/>
          <w:sz w:val="20"/>
          <w:szCs w:val="20"/>
          <w:rPrChange w:id="19" w:author="罗维" w:date="2023-08-07T16:17:00Z">
            <w:rPr/>
          </w:rPrChange>
        </w:rPr>
      </w:pPr>
      <w:r w:rsidRPr="001B7C13">
        <w:rPr>
          <w:rFonts w:ascii="宋体" w:eastAsia="宋体" w:hAnsi="宋体" w:cs="仿宋"/>
          <w:sz w:val="24"/>
          <w:szCs w:val="20"/>
          <w:rPrChange w:id="20" w:author="罗维" w:date="2023-08-07T16:17:00Z">
            <w:rPr>
              <w:rFonts w:ascii="仿宋" w:eastAsia="仿宋" w:hAnsi="仿宋" w:cs="仿宋"/>
              <w:sz w:val="32"/>
            </w:rPr>
          </w:rPrChange>
        </w:rPr>
        <w:t>填表日期：</w:t>
      </w:r>
    </w:p>
    <w:p w14:paraId="3DA9DF26" w14:textId="77777777" w:rsidR="00D55B8B" w:rsidRPr="001B7C13" w:rsidRDefault="006A22D2">
      <w:pPr>
        <w:spacing w:after="1990"/>
        <w:ind w:left="3852"/>
        <w:rPr>
          <w:rFonts w:ascii="宋体" w:eastAsia="宋体" w:hAnsi="宋体"/>
          <w:sz w:val="20"/>
          <w:szCs w:val="20"/>
          <w:rPrChange w:id="21" w:author="罗维" w:date="2023-08-07T16:17:00Z">
            <w:rPr/>
          </w:rPrChange>
        </w:rPr>
      </w:pPr>
      <w:r w:rsidRPr="001B7C13">
        <w:rPr>
          <w:rFonts w:ascii="宋体" w:eastAsia="宋体" w:hAnsi="宋体"/>
          <w:noProof/>
          <w:sz w:val="20"/>
          <w:szCs w:val="20"/>
          <w:rPrChange w:id="22" w:author="罗维" w:date="2023-08-07T16:17:00Z">
            <w:rPr>
              <w:noProof/>
            </w:rPr>
          </w:rPrChange>
        </w:rPr>
        <mc:AlternateContent>
          <mc:Choice Requires="wpg">
            <w:drawing>
              <wp:inline distT="0" distB="0" distL="0" distR="0" wp14:anchorId="7C0FADE2" wp14:editId="008EB0B7">
                <wp:extent cx="1882140" cy="22860"/>
                <wp:effectExtent l="0" t="0" r="0" b="0"/>
                <wp:docPr id="4500" name="Group 45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140" cy="22860"/>
                          <a:chOff x="0" y="0"/>
                          <a:chExt cx="1882140" cy="22860"/>
                        </a:xfrm>
                      </wpg:grpSpPr>
                      <wps:wsp>
                        <wps:cNvPr id="19" name="Shape 19"/>
                        <wps:cNvSpPr/>
                        <wps:spPr>
                          <a:xfrm>
                            <a:off x="0" y="0"/>
                            <a:ext cx="18821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2140">
                                <a:moveTo>
                                  <a:pt x="0" y="0"/>
                                </a:moveTo>
                                <a:lnTo>
                                  <a:pt x="1882140" y="0"/>
                                </a:lnTo>
                              </a:path>
                            </a:pathLst>
                          </a:custGeom>
                          <a:ln w="22860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A9DA9B2" id="Group 4500" o:spid="_x0000_s1026" style="width:148.2pt;height:1.8pt;mso-position-horizontal-relative:char;mso-position-vertical-relative:line" coordsize="18821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">
                <v:shape id="Shape 19" o:spid="_x0000_s1027" style="position:absolute;width:18821;height:0;visibility:visible;mso-wrap-style:square;v-text-anchor:top" coordsize="18821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" path="m,l1882140,e" filled="f" strokeweight="1.8pt">
                  <v:stroke joinstyle="bevel"/>
                  <v:path arrowok="t" textboxrect="0,0,1882140,0"/>
                </v:shape>
                <w10:anchorlock/>
              </v:group>
            </w:pict>
          </mc:Fallback>
        </mc:AlternateContent>
      </w:r>
    </w:p>
    <w:p w14:paraId="38E2965D" w14:textId="77777777" w:rsidR="00D55B8B" w:rsidRPr="006B57FF" w:rsidRDefault="006B57FF">
      <w:pPr>
        <w:spacing w:after="0"/>
        <w:ind w:left="624"/>
        <w:jc w:val="center"/>
        <w:rPr>
          <w:rFonts w:ascii="黑体" w:eastAsia="黑体" w:hAnsi="黑体"/>
          <w:sz w:val="32"/>
          <w:szCs w:val="32"/>
        </w:rPr>
      </w:pPr>
      <w:r w:rsidRPr="006B57FF">
        <w:rPr>
          <w:rFonts w:ascii="黑体" w:eastAsia="黑体" w:hAnsi="黑体" w:hint="eastAsia"/>
          <w:sz w:val="32"/>
          <w:szCs w:val="32"/>
        </w:rPr>
        <w:lastRenderedPageBreak/>
        <w:t>个人基本信息</w:t>
      </w:r>
    </w:p>
    <w:p w14:paraId="67AF344A" w14:textId="77777777" w:rsidR="00D55B8B" w:rsidRDefault="00D55B8B">
      <w:pPr>
        <w:spacing w:after="0"/>
        <w:ind w:left="-1644" w:right="9756"/>
      </w:pPr>
    </w:p>
    <w:tbl>
      <w:tblPr>
        <w:tblStyle w:val="TableGrid"/>
        <w:tblW w:w="9813" w:type="dxa"/>
        <w:tblInd w:w="-541" w:type="dxa"/>
        <w:tblLayout w:type="fixed"/>
        <w:tblCellMar>
          <w:top w:w="38" w:type="dxa"/>
          <w:left w:w="116" w:type="dxa"/>
          <w:bottom w:w="44" w:type="dxa"/>
          <w:right w:w="112" w:type="dxa"/>
        </w:tblCellMar>
        <w:tblLook w:val="04A0" w:firstRow="1" w:lastRow="0" w:firstColumn="1" w:lastColumn="0" w:noHBand="0" w:noVBand="1"/>
      </w:tblPr>
      <w:tblGrid>
        <w:gridCol w:w="1953"/>
        <w:gridCol w:w="1134"/>
        <w:gridCol w:w="713"/>
        <w:gridCol w:w="988"/>
        <w:gridCol w:w="1417"/>
        <w:gridCol w:w="142"/>
        <w:gridCol w:w="1247"/>
        <w:gridCol w:w="2219"/>
      </w:tblGrid>
      <w:tr w:rsidR="00D55B8B" w:rsidRPr="006B57FF" w14:paraId="5F816494" w14:textId="77777777" w:rsidTr="006B57FF">
        <w:trPr>
          <w:trHeight w:val="1052"/>
        </w:trPr>
        <w:tc>
          <w:tcPr>
            <w:tcW w:w="1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75F82A" w14:textId="77777777" w:rsidR="00D55B8B" w:rsidRPr="006B57FF" w:rsidRDefault="006A22D2">
            <w:pPr>
              <w:spacing w:after="0"/>
              <w:ind w:left="5"/>
              <w:jc w:val="center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姓 名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BE31B6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85CD6A" w14:textId="77777777" w:rsidR="00D55B8B" w:rsidRPr="006B57FF" w:rsidRDefault="006A22D2">
            <w:pPr>
              <w:spacing w:after="0"/>
              <w:ind w:left="72"/>
              <w:jc w:val="both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性 别</w:t>
            </w:r>
          </w:p>
        </w:tc>
        <w:tc>
          <w:tcPr>
            <w:tcW w:w="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261B1F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EB5645" w14:textId="77777777" w:rsidR="006B57FF" w:rsidRPr="006B57FF" w:rsidRDefault="006B57FF" w:rsidP="005F0018">
            <w:pPr>
              <w:spacing w:after="0"/>
              <w:ind w:left="114"/>
              <w:rPr>
                <w:rFonts w:ascii="宋体" w:eastAsia="宋体" w:hAnsi="宋体" w:cs="仿宋"/>
                <w:sz w:val="24"/>
              </w:rPr>
            </w:pPr>
            <w:r w:rsidRPr="006B57FF">
              <w:rPr>
                <w:rFonts w:ascii="宋体" w:eastAsia="宋体" w:hAnsi="宋体" w:cs="仿宋" w:hint="eastAsia"/>
                <w:sz w:val="24"/>
              </w:rPr>
              <w:t>年</w:t>
            </w:r>
            <w:r w:rsidR="00F0427B">
              <w:rPr>
                <w:rFonts w:ascii="宋体" w:eastAsia="宋体" w:hAnsi="宋体" w:cs="仿宋" w:hint="eastAsia"/>
                <w:sz w:val="24"/>
              </w:rPr>
              <w:t xml:space="preserve"> </w:t>
            </w:r>
            <w:r w:rsidR="00F0427B">
              <w:rPr>
                <w:rFonts w:ascii="宋体" w:eastAsia="宋体" w:hAnsi="宋体" w:cs="仿宋"/>
                <w:sz w:val="24"/>
              </w:rPr>
              <w:t xml:space="preserve">  </w:t>
            </w:r>
            <w:proofErr w:type="gramStart"/>
            <w:r w:rsidRPr="006B57FF">
              <w:rPr>
                <w:rFonts w:ascii="宋体" w:eastAsia="宋体" w:hAnsi="宋体" w:cs="仿宋" w:hint="eastAsia"/>
                <w:sz w:val="24"/>
              </w:rPr>
              <w:t>龄</w:t>
            </w:r>
            <w:proofErr w:type="gramEnd"/>
          </w:p>
          <w:p w14:paraId="61597606" w14:textId="77777777" w:rsidR="00D55B8B" w:rsidRPr="006B57FF" w:rsidRDefault="006A22D2">
            <w:pPr>
              <w:spacing w:after="0"/>
              <w:ind w:left="114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（周岁）</w:t>
            </w:r>
          </w:p>
        </w:tc>
        <w:tc>
          <w:tcPr>
            <w:tcW w:w="13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119FD1" w14:textId="77777777" w:rsidR="00D55B8B" w:rsidRPr="006B57FF" w:rsidRDefault="00D55B8B" w:rsidP="006B57FF">
            <w:pPr>
              <w:spacing w:after="0"/>
              <w:ind w:left="27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2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2CF462" w14:textId="77777777" w:rsidR="00D55B8B" w:rsidRPr="000D7975" w:rsidRDefault="006A22D2">
            <w:pPr>
              <w:spacing w:after="248"/>
              <w:ind w:left="199"/>
              <w:rPr>
                <w:rFonts w:ascii="宋体" w:eastAsia="宋体" w:hAnsi="宋体"/>
                <w:sz w:val="21"/>
                <w:szCs w:val="21"/>
                <w:rPrChange w:id="23" w:author="罗维" w:date="2023-08-07T16:00:00Z">
                  <w:rPr>
                    <w:rFonts w:ascii="宋体" w:eastAsia="宋体" w:hAnsi="宋体"/>
                  </w:rPr>
                </w:rPrChange>
              </w:rPr>
            </w:pPr>
            <w:r w:rsidRPr="000D7975">
              <w:rPr>
                <w:rFonts w:ascii="宋体" w:eastAsia="宋体" w:hAnsi="宋体" w:cs="仿宋"/>
                <w:sz w:val="24"/>
                <w:szCs w:val="21"/>
                <w:rPrChange w:id="24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近期正面免冠</w:t>
            </w:r>
          </w:p>
          <w:p w14:paraId="7AA83D2C" w14:textId="77777777" w:rsidR="00D55B8B" w:rsidRPr="000D7975" w:rsidRDefault="006A22D2">
            <w:pPr>
              <w:spacing w:after="248"/>
              <w:ind w:left="3"/>
              <w:jc w:val="center"/>
              <w:rPr>
                <w:rFonts w:ascii="宋体" w:eastAsia="宋体" w:hAnsi="宋体"/>
                <w:sz w:val="21"/>
                <w:szCs w:val="21"/>
                <w:rPrChange w:id="25" w:author="罗维" w:date="2023-08-07T16:00:00Z">
                  <w:rPr>
                    <w:rFonts w:ascii="宋体" w:eastAsia="宋体" w:hAnsi="宋体"/>
                  </w:rPr>
                </w:rPrChange>
              </w:rPr>
            </w:pPr>
            <w:r w:rsidRPr="000D7975">
              <w:rPr>
                <w:rFonts w:ascii="宋体" w:eastAsia="宋体" w:hAnsi="宋体" w:cs="仿宋"/>
                <w:sz w:val="24"/>
                <w:szCs w:val="21"/>
                <w:rPrChange w:id="26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彩色照片</w:t>
            </w:r>
          </w:p>
          <w:p w14:paraId="233FBEA4" w14:textId="77777777" w:rsidR="00D55B8B" w:rsidRPr="006B57FF" w:rsidRDefault="006A22D2">
            <w:pPr>
              <w:spacing w:after="0"/>
              <w:ind w:left="3"/>
              <w:jc w:val="center"/>
              <w:rPr>
                <w:rFonts w:ascii="宋体" w:eastAsia="宋体" w:hAnsi="宋体"/>
              </w:rPr>
            </w:pPr>
            <w:r w:rsidRPr="000D7975">
              <w:rPr>
                <w:rFonts w:ascii="宋体" w:eastAsia="宋体" w:hAnsi="宋体" w:cs="仿宋"/>
                <w:sz w:val="24"/>
                <w:szCs w:val="21"/>
                <w:rPrChange w:id="27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（2 寸）</w:t>
            </w:r>
          </w:p>
        </w:tc>
      </w:tr>
      <w:tr w:rsidR="00D55B8B" w:rsidRPr="006B57FF" w14:paraId="6817ECD8" w14:textId="77777777" w:rsidTr="006B57FF">
        <w:trPr>
          <w:trHeight w:val="930"/>
        </w:trPr>
        <w:tc>
          <w:tcPr>
            <w:tcW w:w="1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FC7B27" w14:textId="77777777" w:rsidR="00D55B8B" w:rsidRPr="006B57FF" w:rsidRDefault="006A22D2" w:rsidP="006B57FF">
            <w:pPr>
              <w:spacing w:after="0"/>
              <w:ind w:right="312"/>
              <w:jc w:val="center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政治面貌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0D4489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0B0C8B" w14:textId="77777777" w:rsidR="00D55B8B" w:rsidRPr="006B57FF" w:rsidRDefault="006A22D2">
            <w:pPr>
              <w:spacing w:after="0"/>
              <w:ind w:left="72"/>
              <w:jc w:val="both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民 族</w:t>
            </w:r>
          </w:p>
        </w:tc>
        <w:tc>
          <w:tcPr>
            <w:tcW w:w="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ED19FF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0B1BE2" w14:textId="77777777" w:rsidR="00D55B8B" w:rsidRPr="006B57FF" w:rsidRDefault="006A22D2">
            <w:pPr>
              <w:spacing w:after="0"/>
              <w:ind w:left="234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籍 贯</w:t>
            </w:r>
          </w:p>
        </w:tc>
        <w:tc>
          <w:tcPr>
            <w:tcW w:w="13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399B8B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  <w:tc>
          <w:tcPr>
            <w:tcW w:w="2219" w:type="dxa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14:paraId="611119CE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</w:tr>
      <w:tr w:rsidR="00D55B8B" w:rsidRPr="006B57FF" w14:paraId="03798D24" w14:textId="77777777" w:rsidTr="006B57FF">
        <w:trPr>
          <w:trHeight w:val="817"/>
        </w:trPr>
        <w:tc>
          <w:tcPr>
            <w:tcW w:w="1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E601B7" w14:textId="77777777" w:rsidR="00D55B8B" w:rsidRPr="006B57FF" w:rsidRDefault="006A22D2">
            <w:pPr>
              <w:spacing w:after="0"/>
              <w:ind w:left="137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身份证号码</w:t>
            </w:r>
          </w:p>
        </w:tc>
        <w:tc>
          <w:tcPr>
            <w:tcW w:w="28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14:paraId="2ADCD539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  <w:tc>
          <w:tcPr>
            <w:tcW w:w="2806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74ECBC67" w14:textId="77777777" w:rsidR="002F3E3D" w:rsidRPr="006B57FF" w:rsidRDefault="002F3E3D">
            <w:pPr>
              <w:rPr>
                <w:rFonts w:ascii="宋体" w:eastAsia="宋体" w:hAnsi="宋体"/>
              </w:rPr>
            </w:pPr>
          </w:p>
        </w:tc>
        <w:tc>
          <w:tcPr>
            <w:tcW w:w="2219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04AD4F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</w:tr>
      <w:tr w:rsidR="00D55B8B" w:rsidRPr="006B57FF" w14:paraId="6EDA2D45" w14:textId="77777777" w:rsidTr="006B57FF">
        <w:trPr>
          <w:trHeight w:val="741"/>
        </w:trPr>
        <w:tc>
          <w:tcPr>
            <w:tcW w:w="1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283E98" w14:textId="77777777" w:rsidR="00D55B8B" w:rsidRPr="006B57FF" w:rsidRDefault="006A22D2" w:rsidP="00A63C87">
            <w:pPr>
              <w:spacing w:after="0"/>
              <w:ind w:firstLineChars="100" w:firstLine="240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单位名称</w:t>
            </w:r>
          </w:p>
        </w:tc>
        <w:tc>
          <w:tcPr>
            <w:tcW w:w="28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F646FA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  <w:tc>
          <w:tcPr>
            <w:tcW w:w="2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0DC507" w14:textId="77777777" w:rsidR="00D55B8B" w:rsidRPr="006B57FF" w:rsidRDefault="006A22D2">
            <w:pPr>
              <w:spacing w:after="0"/>
              <w:ind w:left="13"/>
              <w:jc w:val="center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现任职务</w:t>
            </w:r>
          </w:p>
        </w:tc>
        <w:tc>
          <w:tcPr>
            <w:tcW w:w="2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4C8014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</w:tr>
      <w:tr w:rsidR="00D55B8B" w:rsidRPr="006B57FF" w14:paraId="4FCFF229" w14:textId="77777777" w:rsidTr="006B57FF">
        <w:trPr>
          <w:trHeight w:val="796"/>
        </w:trPr>
        <w:tc>
          <w:tcPr>
            <w:tcW w:w="1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079E23" w14:textId="77777777" w:rsidR="00D55B8B" w:rsidRPr="006B57FF" w:rsidRDefault="006B57FF" w:rsidP="00A63C87">
            <w:pPr>
              <w:spacing w:after="0"/>
              <w:ind w:firstLineChars="100" w:firstLine="240"/>
              <w:rPr>
                <w:rFonts w:ascii="宋体" w:eastAsia="宋体" w:hAnsi="宋体"/>
              </w:rPr>
            </w:pPr>
            <w:proofErr w:type="gramStart"/>
            <w:r w:rsidRPr="006B57FF">
              <w:rPr>
                <w:rFonts w:ascii="宋体" w:eastAsia="宋体" w:hAnsi="宋体" w:cs="仿宋" w:hint="eastAsia"/>
                <w:sz w:val="24"/>
              </w:rPr>
              <w:t>注师证</w:t>
            </w:r>
            <w:proofErr w:type="gramEnd"/>
            <w:r w:rsidR="006A22D2" w:rsidRPr="006B57FF">
              <w:rPr>
                <w:rFonts w:ascii="宋体" w:eastAsia="宋体" w:hAnsi="宋体" w:cs="仿宋"/>
                <w:sz w:val="24"/>
              </w:rPr>
              <w:t>号</w:t>
            </w:r>
          </w:p>
        </w:tc>
        <w:tc>
          <w:tcPr>
            <w:tcW w:w="28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4A83A7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  <w:tc>
          <w:tcPr>
            <w:tcW w:w="2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A95677" w14:textId="77777777" w:rsidR="00D55B8B" w:rsidRPr="005B2189" w:rsidRDefault="006B57FF" w:rsidP="005B2189">
            <w:pPr>
              <w:spacing w:after="0"/>
              <w:ind w:left="21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B2189">
              <w:rPr>
                <w:rFonts w:ascii="宋体" w:eastAsia="宋体" w:hAnsi="宋体" w:hint="eastAsia"/>
                <w:sz w:val="24"/>
                <w:szCs w:val="24"/>
              </w:rPr>
              <w:t>批准执业时间</w:t>
            </w:r>
          </w:p>
        </w:tc>
        <w:tc>
          <w:tcPr>
            <w:tcW w:w="2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66E0EE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</w:tr>
      <w:tr w:rsidR="00D55B8B" w:rsidRPr="006B57FF" w14:paraId="54ACB8E9" w14:textId="77777777" w:rsidTr="006B57FF">
        <w:trPr>
          <w:trHeight w:val="633"/>
        </w:trPr>
        <w:tc>
          <w:tcPr>
            <w:tcW w:w="1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89F7B7" w14:textId="77777777" w:rsidR="00CB4712" w:rsidRDefault="006A22D2">
            <w:pPr>
              <w:spacing w:after="0"/>
              <w:ind w:left="17"/>
              <w:jc w:val="both"/>
              <w:rPr>
                <w:rFonts w:ascii="宋体" w:eastAsia="宋体" w:hAnsi="宋体" w:cs="仿宋"/>
                <w:sz w:val="24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是否</w:t>
            </w:r>
            <w:r w:rsidR="00CB4712">
              <w:rPr>
                <w:rFonts w:ascii="宋体" w:eastAsia="宋体" w:hAnsi="宋体" w:cs="仿宋" w:hint="eastAsia"/>
                <w:sz w:val="24"/>
              </w:rPr>
              <w:t>中注协</w:t>
            </w:r>
          </w:p>
          <w:p w14:paraId="02F12C1C" w14:textId="77777777" w:rsidR="00D55B8B" w:rsidRPr="006B57FF" w:rsidRDefault="006A22D2">
            <w:pPr>
              <w:spacing w:after="0"/>
              <w:ind w:left="17"/>
              <w:jc w:val="both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资深会员</w:t>
            </w:r>
          </w:p>
        </w:tc>
        <w:tc>
          <w:tcPr>
            <w:tcW w:w="28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35CEC3" w14:textId="77777777" w:rsidR="00D55B8B" w:rsidRPr="006B57FF" w:rsidRDefault="006A22D2" w:rsidP="00A65D5F">
            <w:pPr>
              <w:tabs>
                <w:tab w:val="center" w:pos="1080"/>
                <w:tab w:val="center" w:pos="2040"/>
              </w:tabs>
              <w:spacing w:after="0"/>
              <w:ind w:firstLineChars="100" w:firstLine="240"/>
              <w:jc w:val="both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□是</w:t>
            </w:r>
            <w:r w:rsidRPr="006B57FF">
              <w:rPr>
                <w:rFonts w:ascii="宋体" w:eastAsia="宋体" w:hAnsi="宋体" w:cs="仿宋"/>
                <w:sz w:val="24"/>
              </w:rPr>
              <w:tab/>
            </w:r>
            <w:r w:rsidR="00A65D5F">
              <w:rPr>
                <w:rFonts w:ascii="宋体" w:eastAsia="宋体" w:hAnsi="宋体" w:cs="仿宋"/>
                <w:sz w:val="24"/>
              </w:rPr>
              <w:t xml:space="preserve">    </w:t>
            </w:r>
            <w:r w:rsidRPr="006B57FF">
              <w:rPr>
                <w:rFonts w:ascii="宋体" w:eastAsia="宋体" w:hAnsi="宋体" w:cs="仿宋"/>
                <w:sz w:val="24"/>
              </w:rPr>
              <w:t>□否</w:t>
            </w:r>
          </w:p>
        </w:tc>
        <w:tc>
          <w:tcPr>
            <w:tcW w:w="2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4A0F92" w14:textId="77777777" w:rsidR="00D55B8B" w:rsidRPr="006B57FF" w:rsidRDefault="006A22D2">
            <w:pPr>
              <w:spacing w:after="0"/>
              <w:ind w:left="13"/>
              <w:jc w:val="center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执业年限</w:t>
            </w:r>
          </w:p>
        </w:tc>
        <w:tc>
          <w:tcPr>
            <w:tcW w:w="2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4420D7" w14:textId="77777777" w:rsidR="00D55B8B" w:rsidRPr="006B57FF" w:rsidRDefault="006A22D2">
            <w:pPr>
              <w:spacing w:after="0"/>
              <w:ind w:left="3"/>
              <w:jc w:val="center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/>
                <w:noProof/>
              </w:rPr>
              <mc:AlternateContent>
                <mc:Choice Requires="wpg">
                  <w:drawing>
                    <wp:inline distT="0" distB="0" distL="0" distR="0" wp14:anchorId="7D1E0876" wp14:editId="0437889D">
                      <wp:extent cx="350520" cy="15240"/>
                      <wp:effectExtent l="0" t="0" r="0" b="0"/>
                      <wp:docPr id="4745" name="Group 47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0520" cy="15240"/>
                                <a:chOff x="0" y="0"/>
                                <a:chExt cx="350520" cy="15240"/>
                              </a:xfrm>
                            </wpg:grpSpPr>
                            <wps:wsp>
                              <wps:cNvPr id="68" name="Shape 68"/>
                              <wps:cNvSpPr/>
                              <wps:spPr>
                                <a:xfrm>
                                  <a:off x="0" y="0"/>
                                  <a:ext cx="35052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520">
                                      <a:moveTo>
                                        <a:pt x="0" y="0"/>
                                      </a:moveTo>
                                      <a:lnTo>
                                        <a:pt x="350520" y="0"/>
                                      </a:lnTo>
                                    </a:path>
                                  </a:pathLst>
                                </a:custGeom>
                                <a:ln w="15240" cap="flat">
                                  <a:bevel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FE806C5" id="Group 4745" o:spid="_x0000_s1026" style="width:27.6pt;height:1.2pt;mso-position-horizontal-relative:char;mso-position-vertical-relative:line" coordsize="350520,15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">
                      <v:shape id="Shape 68" o:spid="_x0000_s1027" style="position:absolute;width:350520;height:0;visibility:visible;mso-wrap-style:square;v-text-anchor:top" coordsize="35052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" path="m,l350520,e" filled="f" strokeweight="1.2pt">
                        <v:stroke joinstyle="bevel"/>
                        <v:path arrowok="t" textboxrect="0,0,350520,0"/>
                      </v:shape>
                      <w10:anchorlock/>
                    </v:group>
                  </w:pict>
                </mc:Fallback>
              </mc:AlternateContent>
            </w:r>
            <w:r w:rsidRPr="006B57FF">
              <w:rPr>
                <w:rFonts w:ascii="宋体" w:eastAsia="宋体" w:hAnsi="宋体" w:cs="仿宋"/>
                <w:sz w:val="28"/>
              </w:rPr>
              <w:t>年</w:t>
            </w:r>
          </w:p>
        </w:tc>
      </w:tr>
      <w:tr w:rsidR="00D55B8B" w:rsidRPr="006B57FF" w14:paraId="2A9E2084" w14:textId="77777777" w:rsidTr="006B57FF">
        <w:trPr>
          <w:trHeight w:val="522"/>
        </w:trPr>
        <w:tc>
          <w:tcPr>
            <w:tcW w:w="19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3EB690" w14:textId="77777777" w:rsidR="00D55B8B" w:rsidRPr="006B57FF" w:rsidRDefault="006A22D2" w:rsidP="00CB4712">
            <w:pPr>
              <w:spacing w:after="0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获得</w:t>
            </w:r>
            <w:r w:rsidR="006B57FF" w:rsidRPr="006B57FF">
              <w:rPr>
                <w:rFonts w:ascii="宋体" w:eastAsia="宋体" w:hAnsi="宋体" w:cs="仿宋" w:hint="eastAsia"/>
                <w:sz w:val="24"/>
              </w:rPr>
              <w:t>国内其他</w:t>
            </w:r>
            <w:r w:rsidRPr="006B57FF">
              <w:rPr>
                <w:rFonts w:ascii="宋体" w:eastAsia="宋体" w:hAnsi="宋体" w:cs="仿宋"/>
                <w:sz w:val="24"/>
              </w:rPr>
              <w:t>专业技术职务资格或其他职业资格证书情况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EE65B6" w14:textId="77777777" w:rsidR="00D55B8B" w:rsidRPr="006B57FF" w:rsidRDefault="00D55B8B" w:rsidP="00CB4712">
            <w:pPr>
              <w:rPr>
                <w:rFonts w:ascii="宋体" w:eastAsia="宋体" w:hAnsi="宋体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C0E830" w14:textId="77777777" w:rsidR="00D55B8B" w:rsidRPr="006B57FF" w:rsidRDefault="006A22D2" w:rsidP="00CB4712">
            <w:pPr>
              <w:spacing w:after="0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是否参加过全国、省、市级高端人才培养</w:t>
            </w:r>
          </w:p>
        </w:tc>
        <w:tc>
          <w:tcPr>
            <w:tcW w:w="1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983C0D" w14:textId="77777777" w:rsidR="00D55B8B" w:rsidRPr="006B57FF" w:rsidRDefault="006A22D2">
            <w:pPr>
              <w:spacing w:after="0"/>
              <w:ind w:left="45"/>
              <w:jc w:val="both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全国</w:t>
            </w:r>
          </w:p>
        </w:tc>
        <w:tc>
          <w:tcPr>
            <w:tcW w:w="2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44848E" w14:textId="77777777" w:rsidR="00D55B8B" w:rsidRPr="006B57FF" w:rsidRDefault="006A22D2">
            <w:pPr>
              <w:spacing w:after="0"/>
              <w:ind w:left="43"/>
              <w:jc w:val="both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□在读□毕业□否</w:t>
            </w:r>
          </w:p>
        </w:tc>
      </w:tr>
      <w:tr w:rsidR="00D55B8B" w:rsidRPr="006B57FF" w14:paraId="6C4BC6E6" w14:textId="77777777" w:rsidTr="006B57FF">
        <w:trPr>
          <w:trHeight w:val="511"/>
        </w:trPr>
        <w:tc>
          <w:tcPr>
            <w:tcW w:w="1953" w:type="dxa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14:paraId="0F523522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14:paraId="5FCD1046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14:paraId="58F62CBD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  <w:tc>
          <w:tcPr>
            <w:tcW w:w="1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1F2A4B" w14:textId="77777777" w:rsidR="00D55B8B" w:rsidRPr="006B57FF" w:rsidRDefault="006A22D2">
            <w:pPr>
              <w:spacing w:after="0"/>
              <w:ind w:left="165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省</w:t>
            </w:r>
          </w:p>
        </w:tc>
        <w:tc>
          <w:tcPr>
            <w:tcW w:w="2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A68512" w14:textId="77777777" w:rsidR="00D55B8B" w:rsidRPr="006B57FF" w:rsidRDefault="006A22D2">
            <w:pPr>
              <w:spacing w:after="0"/>
              <w:ind w:left="43"/>
              <w:jc w:val="both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□在读□毕业□否</w:t>
            </w:r>
          </w:p>
        </w:tc>
      </w:tr>
      <w:tr w:rsidR="00D55B8B" w:rsidRPr="006B57FF" w14:paraId="72EFD734" w14:textId="77777777" w:rsidTr="006B57FF">
        <w:trPr>
          <w:trHeight w:val="538"/>
        </w:trPr>
        <w:tc>
          <w:tcPr>
            <w:tcW w:w="1953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1A4AB6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B0EF60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DC05BF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  <w:tc>
          <w:tcPr>
            <w:tcW w:w="1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D5625B" w14:textId="77777777" w:rsidR="00D55B8B" w:rsidRPr="006B57FF" w:rsidRDefault="006A22D2">
            <w:pPr>
              <w:spacing w:after="0"/>
              <w:ind w:left="165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市</w:t>
            </w:r>
          </w:p>
        </w:tc>
        <w:tc>
          <w:tcPr>
            <w:tcW w:w="2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2AFB1A" w14:textId="77777777" w:rsidR="00D55B8B" w:rsidRPr="006B57FF" w:rsidRDefault="006A22D2">
            <w:pPr>
              <w:spacing w:after="0"/>
              <w:ind w:left="43"/>
              <w:jc w:val="both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□在读□毕业□否</w:t>
            </w:r>
          </w:p>
        </w:tc>
      </w:tr>
      <w:tr w:rsidR="00D55B8B" w:rsidRPr="006B57FF" w14:paraId="70389142" w14:textId="77777777" w:rsidTr="006B57FF">
        <w:trPr>
          <w:trHeight w:val="887"/>
        </w:trPr>
        <w:tc>
          <w:tcPr>
            <w:tcW w:w="19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1FE005" w14:textId="77777777" w:rsidR="00D55B8B" w:rsidRDefault="006A22D2" w:rsidP="006B57FF">
            <w:pPr>
              <w:spacing w:after="0"/>
              <w:ind w:left="305" w:right="312"/>
              <w:jc w:val="center"/>
              <w:rPr>
                <w:rFonts w:ascii="宋体" w:eastAsia="宋体" w:hAnsi="宋体" w:cs="宋体"/>
                <w:sz w:val="24"/>
              </w:rPr>
            </w:pPr>
            <w:r w:rsidRPr="006B57FF">
              <w:rPr>
                <w:rFonts w:ascii="宋体" w:eastAsia="宋体" w:hAnsi="宋体" w:cs="宋体" w:hint="eastAsia"/>
                <w:sz w:val="24"/>
              </w:rPr>
              <w:t>学历学位</w:t>
            </w:r>
          </w:p>
          <w:p w14:paraId="3FE22304" w14:textId="77777777" w:rsidR="00C13726" w:rsidRPr="006B57FF" w:rsidRDefault="00C13726" w:rsidP="006B57FF">
            <w:pPr>
              <w:spacing w:after="0"/>
              <w:ind w:left="305" w:right="312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cs="宋体" w:hint="eastAsia"/>
                <w:sz w:val="24"/>
              </w:rPr>
              <w:t>（最高）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662C63" w14:textId="77777777" w:rsidR="00D55B8B" w:rsidRPr="006B57FF" w:rsidRDefault="006A22D2">
            <w:pPr>
              <w:spacing w:after="0"/>
              <w:jc w:val="center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宋体" w:hint="eastAsia"/>
                <w:sz w:val="24"/>
              </w:rPr>
              <w:t>全</w:t>
            </w:r>
            <w:r w:rsidRPr="006B57FF">
              <w:rPr>
                <w:rFonts w:ascii="宋体" w:eastAsia="宋体" w:hAnsi="宋体" w:cs="仿宋"/>
                <w:sz w:val="24"/>
              </w:rPr>
              <w:t>日制教育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C1CD4C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  <w:tc>
          <w:tcPr>
            <w:tcW w:w="2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EDB5B3" w14:textId="77777777" w:rsidR="00D55B8B" w:rsidRPr="006B57FF" w:rsidRDefault="006A22D2">
            <w:pPr>
              <w:spacing w:after="0"/>
              <w:ind w:left="330" w:right="317"/>
              <w:jc w:val="center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毕业院校及专业</w:t>
            </w:r>
          </w:p>
        </w:tc>
        <w:tc>
          <w:tcPr>
            <w:tcW w:w="2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606CBE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</w:tr>
      <w:tr w:rsidR="00D55B8B" w:rsidRPr="006B57FF" w14:paraId="48EC3BE3" w14:textId="77777777" w:rsidTr="006B57FF">
        <w:trPr>
          <w:trHeight w:val="830"/>
        </w:trPr>
        <w:tc>
          <w:tcPr>
            <w:tcW w:w="1953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2981D2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661E0B" w14:textId="77777777" w:rsidR="007A1E1E" w:rsidRDefault="006A22D2" w:rsidP="006B57FF">
            <w:pPr>
              <w:spacing w:after="0"/>
              <w:ind w:left="36" w:right="36"/>
              <w:jc w:val="center"/>
              <w:rPr>
                <w:rFonts w:ascii="宋体" w:eastAsia="宋体" w:hAnsi="宋体" w:cs="宋体"/>
                <w:sz w:val="24"/>
              </w:rPr>
            </w:pPr>
            <w:r w:rsidRPr="006B57FF">
              <w:rPr>
                <w:rFonts w:ascii="宋体" w:eastAsia="宋体" w:hAnsi="宋体" w:cs="宋体" w:hint="eastAsia"/>
                <w:sz w:val="24"/>
              </w:rPr>
              <w:t>在职</w:t>
            </w:r>
          </w:p>
          <w:p w14:paraId="3C9B7426" w14:textId="77777777" w:rsidR="00D55B8B" w:rsidRPr="006B57FF" w:rsidRDefault="006A22D2" w:rsidP="006B57FF">
            <w:pPr>
              <w:spacing w:after="0"/>
              <w:ind w:left="36" w:right="36"/>
              <w:jc w:val="center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宋体" w:hint="eastAsia"/>
                <w:sz w:val="24"/>
              </w:rPr>
              <w:t>教育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C39BB7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  <w:tc>
          <w:tcPr>
            <w:tcW w:w="2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398104" w14:textId="77777777" w:rsidR="00D55B8B" w:rsidRPr="006B57FF" w:rsidRDefault="006A22D2">
            <w:pPr>
              <w:spacing w:after="0"/>
              <w:ind w:left="330" w:right="317"/>
              <w:jc w:val="center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毕业院校及专业</w:t>
            </w:r>
          </w:p>
        </w:tc>
        <w:tc>
          <w:tcPr>
            <w:tcW w:w="2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173F82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</w:tr>
      <w:tr w:rsidR="00D55B8B" w:rsidRPr="006B57FF" w14:paraId="4CCA4CA9" w14:textId="77777777" w:rsidTr="006B57FF">
        <w:trPr>
          <w:trHeight w:val="997"/>
        </w:trPr>
        <w:tc>
          <w:tcPr>
            <w:tcW w:w="1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C24F41" w14:textId="77777777" w:rsidR="00D55B8B" w:rsidRPr="006B57FF" w:rsidRDefault="006A22D2">
            <w:pPr>
              <w:spacing w:after="0"/>
              <w:jc w:val="center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境外英语教学或学习经历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6737A6" w14:textId="77777777" w:rsidR="00D55B8B" w:rsidRPr="006B57FF" w:rsidRDefault="006A22D2">
            <w:pPr>
              <w:spacing w:after="0"/>
              <w:jc w:val="center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□有 □无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CE9645" w14:textId="77777777" w:rsidR="00D55B8B" w:rsidRPr="006B57FF" w:rsidRDefault="006A22D2" w:rsidP="00F0427B">
            <w:pPr>
              <w:spacing w:after="0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英语/其他语种</w:t>
            </w:r>
            <w:r w:rsidR="00E5514C">
              <w:rPr>
                <w:rFonts w:ascii="宋体" w:eastAsia="宋体" w:hAnsi="宋体" w:cs="仿宋" w:hint="eastAsia"/>
                <w:sz w:val="24"/>
              </w:rPr>
              <w:t>的</w:t>
            </w:r>
            <w:r w:rsidRPr="006B57FF">
              <w:rPr>
                <w:rFonts w:ascii="宋体" w:eastAsia="宋体" w:hAnsi="宋体" w:cs="仿宋"/>
                <w:sz w:val="24"/>
              </w:rPr>
              <w:t>水平证书/考试成绩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67D366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  <w:tc>
          <w:tcPr>
            <w:tcW w:w="13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25AD1F" w14:textId="77777777" w:rsidR="00D55B8B" w:rsidRPr="006B57FF" w:rsidRDefault="006B57FF">
            <w:pPr>
              <w:spacing w:after="0"/>
              <w:ind w:left="99"/>
              <w:rPr>
                <w:rFonts w:ascii="宋体" w:eastAsia="宋体" w:hAnsi="宋体"/>
              </w:rPr>
            </w:pPr>
            <w:r w:rsidRPr="007A1E1E">
              <w:rPr>
                <w:rFonts w:ascii="宋体" w:eastAsia="宋体" w:hAnsi="宋体" w:hint="eastAsia"/>
                <w:sz w:val="24"/>
              </w:rPr>
              <w:t>取得的国外注册会计师资格</w:t>
            </w:r>
          </w:p>
        </w:tc>
        <w:tc>
          <w:tcPr>
            <w:tcW w:w="2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6F5986" w14:textId="77777777" w:rsidR="00D55B8B" w:rsidRPr="006B57FF" w:rsidRDefault="006A22D2" w:rsidP="00E5514C">
            <w:pPr>
              <w:spacing w:after="0"/>
              <w:ind w:left="61" w:right="508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□有</w:t>
            </w:r>
            <w:r w:rsidR="00E5514C">
              <w:rPr>
                <w:rFonts w:ascii="宋体" w:eastAsia="宋体" w:hAnsi="宋体" w:cs="仿宋" w:hint="eastAsia"/>
                <w:sz w:val="24"/>
              </w:rPr>
              <w:t xml:space="preserve">： </w:t>
            </w:r>
            <w:r w:rsidR="00E5514C">
              <w:rPr>
                <w:rFonts w:ascii="宋体" w:eastAsia="宋体" w:hAnsi="宋体" w:cs="仿宋"/>
                <w:sz w:val="24"/>
              </w:rPr>
              <w:t xml:space="preserve">  </w:t>
            </w:r>
            <w:r w:rsidRPr="006B57FF">
              <w:rPr>
                <w:rFonts w:ascii="宋体" w:eastAsia="宋体" w:hAnsi="宋体" w:cs="仿宋"/>
                <w:sz w:val="24"/>
              </w:rPr>
              <w:t xml:space="preserve"> □无</w:t>
            </w:r>
          </w:p>
        </w:tc>
      </w:tr>
      <w:tr w:rsidR="00D55B8B" w:rsidRPr="006B57FF" w14:paraId="2859C576" w14:textId="77777777" w:rsidTr="006B57FF">
        <w:trPr>
          <w:trHeight w:val="892"/>
        </w:trPr>
        <w:tc>
          <w:tcPr>
            <w:tcW w:w="1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EBC737" w14:textId="77777777" w:rsidR="00D55B8B" w:rsidRPr="006B57FF" w:rsidRDefault="006A22D2">
            <w:pPr>
              <w:spacing w:after="0"/>
              <w:ind w:left="245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联系电话</w:t>
            </w:r>
          </w:p>
        </w:tc>
        <w:tc>
          <w:tcPr>
            <w:tcW w:w="28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4637F5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DDADEF" w14:textId="77777777" w:rsidR="00D55B8B" w:rsidRPr="006B57FF" w:rsidRDefault="006A22D2">
            <w:pPr>
              <w:spacing w:after="0"/>
              <w:ind w:left="126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电子邮箱</w:t>
            </w:r>
          </w:p>
        </w:tc>
        <w:tc>
          <w:tcPr>
            <w:tcW w:w="360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669473" w14:textId="77777777" w:rsidR="00D55B8B" w:rsidRPr="006B57FF" w:rsidRDefault="00D55B8B">
            <w:pPr>
              <w:rPr>
                <w:rFonts w:ascii="宋体" w:eastAsia="宋体" w:hAnsi="宋体"/>
              </w:rPr>
            </w:pPr>
          </w:p>
        </w:tc>
      </w:tr>
      <w:tr w:rsidR="005F0018" w:rsidRPr="006B57FF" w14:paraId="1FFBA525" w14:textId="77777777" w:rsidTr="00D77052">
        <w:trPr>
          <w:trHeight w:val="1368"/>
        </w:trPr>
        <w:tc>
          <w:tcPr>
            <w:tcW w:w="1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F916DD" w14:textId="77777777" w:rsidR="005F0018" w:rsidRPr="006B57FF" w:rsidRDefault="005F0018">
            <w:pPr>
              <w:spacing w:after="0"/>
              <w:jc w:val="center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通讯地址及邮编</w:t>
            </w:r>
          </w:p>
        </w:tc>
        <w:tc>
          <w:tcPr>
            <w:tcW w:w="786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EECB56" w14:textId="77777777" w:rsidR="005F0018" w:rsidRPr="006B57FF" w:rsidRDefault="005F0018">
            <w:pPr>
              <w:rPr>
                <w:rFonts w:ascii="宋体" w:eastAsia="宋体" w:hAnsi="宋体"/>
              </w:rPr>
            </w:pPr>
          </w:p>
        </w:tc>
      </w:tr>
    </w:tbl>
    <w:p w14:paraId="13FB3C82" w14:textId="77777777" w:rsidR="00D55B8B" w:rsidRPr="006B57FF" w:rsidRDefault="00D55B8B">
      <w:pPr>
        <w:spacing w:after="0"/>
        <w:ind w:left="-1644" w:right="9756"/>
        <w:rPr>
          <w:rFonts w:ascii="宋体" w:eastAsia="宋体" w:hAnsi="宋体"/>
        </w:rPr>
      </w:pPr>
    </w:p>
    <w:tbl>
      <w:tblPr>
        <w:tblStyle w:val="TableGrid"/>
        <w:tblW w:w="9813" w:type="dxa"/>
        <w:tblInd w:w="-541" w:type="dxa"/>
        <w:tblCellMar>
          <w:top w:w="354" w:type="dxa"/>
          <w:left w:w="109" w:type="dxa"/>
          <w:right w:w="80" w:type="dxa"/>
        </w:tblCellMar>
        <w:tblLook w:val="04A0" w:firstRow="1" w:lastRow="0" w:firstColumn="1" w:lastColumn="0" w:noHBand="0" w:noVBand="1"/>
      </w:tblPr>
      <w:tblGrid>
        <w:gridCol w:w="1063"/>
        <w:gridCol w:w="8750"/>
      </w:tblGrid>
      <w:tr w:rsidR="00D55B8B" w:rsidRPr="006B57FF" w14:paraId="244A6542" w14:textId="77777777">
        <w:trPr>
          <w:trHeight w:val="4066"/>
        </w:trPr>
        <w:tc>
          <w:tcPr>
            <w:tcW w:w="1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B28C2A" w14:textId="6688641B" w:rsidR="000D7975" w:rsidRDefault="006A22D2" w:rsidP="000D7975">
            <w:pPr>
              <w:spacing w:after="0"/>
              <w:ind w:left="72" w:right="94"/>
              <w:jc w:val="center"/>
              <w:rPr>
                <w:ins w:id="28" w:author="罗维" w:date="2023-08-07T16:04:00Z"/>
                <w:rFonts w:ascii="宋体" w:eastAsia="宋体" w:hAnsi="宋体" w:cs="仿宋"/>
                <w:sz w:val="24"/>
                <w:szCs w:val="21"/>
              </w:rPr>
            </w:pPr>
            <w:r w:rsidRPr="000D7975">
              <w:rPr>
                <w:rFonts w:ascii="宋体" w:eastAsia="宋体" w:hAnsi="宋体" w:cs="仿宋"/>
                <w:sz w:val="24"/>
                <w:szCs w:val="21"/>
                <w:rPrChange w:id="29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 xml:space="preserve">学 </w:t>
            </w:r>
            <w:proofErr w:type="gramStart"/>
            <w:r w:rsidRPr="000D7975">
              <w:rPr>
                <w:rFonts w:ascii="宋体" w:eastAsia="宋体" w:hAnsi="宋体" w:cs="仿宋"/>
                <w:sz w:val="24"/>
                <w:szCs w:val="21"/>
                <w:rPrChange w:id="30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习</w:t>
            </w:r>
            <w:ins w:id="31" w:author="罗维" w:date="2023-08-07T16:04:00Z">
              <w:r w:rsidR="000D7975">
                <w:rPr>
                  <w:rFonts w:ascii="宋体" w:eastAsia="宋体" w:hAnsi="宋体" w:cs="仿宋" w:hint="eastAsia"/>
                  <w:sz w:val="24"/>
                  <w:szCs w:val="21"/>
                </w:rPr>
                <w:t>培</w:t>
              </w:r>
              <w:proofErr w:type="gramEnd"/>
              <w:r w:rsidR="000D7975">
                <w:rPr>
                  <w:rFonts w:ascii="宋体" w:eastAsia="宋体" w:hAnsi="宋体" w:cs="仿宋" w:hint="eastAsia"/>
                  <w:sz w:val="24"/>
                  <w:szCs w:val="21"/>
                </w:rPr>
                <w:t xml:space="preserve"> 训</w:t>
              </w:r>
            </w:ins>
            <w:del w:id="32" w:author="罗维" w:date="2023-08-07T16:04:00Z">
              <w:r w:rsidRPr="000D7975" w:rsidDel="000D7975">
                <w:rPr>
                  <w:rFonts w:ascii="宋体" w:eastAsia="宋体" w:hAnsi="宋体" w:cs="仿宋"/>
                  <w:sz w:val="24"/>
                  <w:szCs w:val="21"/>
                  <w:rPrChange w:id="33" w:author="罗维" w:date="2023-08-07T16:00:00Z">
                    <w:rPr>
                      <w:rFonts w:ascii="宋体" w:eastAsia="宋体" w:hAnsi="宋体" w:cs="仿宋"/>
                      <w:sz w:val="28"/>
                    </w:rPr>
                  </w:rPrChange>
                </w:rPr>
                <w:delText>培</w:delText>
              </w:r>
            </w:del>
            <w:r w:rsidRPr="000D7975">
              <w:rPr>
                <w:rFonts w:ascii="宋体" w:eastAsia="宋体" w:hAnsi="宋体" w:cs="仿宋"/>
                <w:sz w:val="24"/>
                <w:szCs w:val="21"/>
                <w:rPrChange w:id="34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 xml:space="preserve"> </w:t>
            </w:r>
          </w:p>
          <w:p w14:paraId="284D0651" w14:textId="2E9DDB01" w:rsidR="00D55B8B" w:rsidRPr="006B57FF" w:rsidRDefault="006A22D2">
            <w:pPr>
              <w:spacing w:after="0"/>
              <w:ind w:left="72" w:right="94"/>
              <w:jc w:val="center"/>
              <w:rPr>
                <w:rFonts w:ascii="宋体" w:eastAsia="宋体" w:hAnsi="宋体"/>
              </w:rPr>
              <w:pPrChange w:id="35" w:author="罗维" w:date="2023-08-07T16:04:00Z">
                <w:pPr>
                  <w:spacing w:after="0"/>
                  <w:ind w:left="72" w:right="94"/>
                  <w:jc w:val="both"/>
                </w:pPr>
              </w:pPrChange>
            </w:pPr>
            <w:del w:id="36" w:author="罗维" w:date="2023-08-07T16:04:00Z">
              <w:r w:rsidRPr="000D7975" w:rsidDel="000D7975">
                <w:rPr>
                  <w:rFonts w:ascii="宋体" w:eastAsia="宋体" w:hAnsi="宋体" w:cs="仿宋"/>
                  <w:sz w:val="24"/>
                  <w:szCs w:val="21"/>
                  <w:rPrChange w:id="37" w:author="罗维" w:date="2023-08-07T16:00:00Z">
                    <w:rPr>
                      <w:rFonts w:ascii="宋体" w:eastAsia="宋体" w:hAnsi="宋体" w:cs="仿宋"/>
                      <w:sz w:val="28"/>
                    </w:rPr>
                  </w:rPrChange>
                </w:rPr>
                <w:delText>训</w:delText>
              </w:r>
            </w:del>
            <w:r w:rsidRPr="000D7975">
              <w:rPr>
                <w:rFonts w:ascii="宋体" w:eastAsia="宋体" w:hAnsi="宋体" w:cs="仿宋"/>
                <w:sz w:val="24"/>
                <w:szCs w:val="21"/>
                <w:rPrChange w:id="38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经 历</w:t>
            </w:r>
          </w:p>
        </w:tc>
        <w:tc>
          <w:tcPr>
            <w:tcW w:w="8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F82905" w14:textId="77777777" w:rsidR="00D55B8B" w:rsidRPr="006B57FF" w:rsidRDefault="005B2189" w:rsidP="00B67FAE">
            <w:pPr>
              <w:spacing w:after="0"/>
              <w:ind w:left="5"/>
              <w:rPr>
                <w:rFonts w:ascii="宋体" w:eastAsia="宋体" w:hAnsi="宋体"/>
              </w:rPr>
            </w:pPr>
            <w:r>
              <w:rPr>
                <w:rFonts w:ascii="宋体" w:eastAsia="宋体" w:hAnsi="宋体" w:cs="仿宋"/>
                <w:sz w:val="24"/>
              </w:rPr>
              <w:t>要求：</w:t>
            </w:r>
            <w:r w:rsidR="00CA5341" w:rsidRPr="00CA5341">
              <w:rPr>
                <w:rFonts w:ascii="宋体" w:eastAsia="宋体" w:hAnsi="宋体" w:cs="仿宋" w:hint="eastAsia"/>
                <w:sz w:val="24"/>
              </w:rPr>
              <w:t>是否曾参加资本市场相关内容的培训？如有，请列出主办机构和主要学习内容。</w:t>
            </w:r>
          </w:p>
        </w:tc>
      </w:tr>
      <w:tr w:rsidR="00D55B8B" w:rsidRPr="006B57FF" w14:paraId="24FEC025" w14:textId="77777777">
        <w:trPr>
          <w:trHeight w:val="4995"/>
        </w:trPr>
        <w:tc>
          <w:tcPr>
            <w:tcW w:w="1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A003FA" w14:textId="1DC8F8B6" w:rsidR="000D7975" w:rsidRDefault="006A22D2" w:rsidP="000D7975">
            <w:pPr>
              <w:spacing w:after="0"/>
              <w:jc w:val="center"/>
              <w:rPr>
                <w:ins w:id="39" w:author="罗维" w:date="2023-08-07T16:00:00Z"/>
                <w:rFonts w:ascii="宋体" w:eastAsia="宋体" w:hAnsi="宋体" w:cs="仿宋"/>
                <w:sz w:val="24"/>
                <w:szCs w:val="21"/>
              </w:rPr>
            </w:pPr>
            <w:r w:rsidRPr="000D7975">
              <w:rPr>
                <w:rFonts w:ascii="宋体" w:eastAsia="宋体" w:hAnsi="宋体" w:cs="仿宋"/>
                <w:sz w:val="24"/>
                <w:szCs w:val="21"/>
                <w:rPrChange w:id="40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工</w:t>
            </w:r>
            <w:ins w:id="41" w:author="罗维" w:date="2023-08-07T16:00:00Z">
              <w:r w:rsidR="000D7975">
                <w:rPr>
                  <w:rFonts w:ascii="宋体" w:eastAsia="宋体" w:hAnsi="宋体" w:cs="仿宋" w:hint="eastAsia"/>
                  <w:sz w:val="24"/>
                  <w:szCs w:val="21"/>
                </w:rPr>
                <w:t xml:space="preserve"> </w:t>
              </w:r>
            </w:ins>
            <w:r w:rsidRPr="000D7975">
              <w:rPr>
                <w:rFonts w:ascii="宋体" w:eastAsia="宋体" w:hAnsi="宋体" w:cs="仿宋"/>
                <w:sz w:val="24"/>
                <w:szCs w:val="21"/>
                <w:rPrChange w:id="42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作</w:t>
            </w:r>
          </w:p>
          <w:p w14:paraId="551B508B" w14:textId="5F727D04" w:rsidR="00D55B8B" w:rsidRPr="006B57FF" w:rsidRDefault="006A22D2" w:rsidP="000D7975">
            <w:pPr>
              <w:spacing w:after="0"/>
              <w:jc w:val="center"/>
              <w:rPr>
                <w:rFonts w:ascii="宋体" w:eastAsia="宋体" w:hAnsi="宋体"/>
              </w:rPr>
            </w:pPr>
            <w:r w:rsidRPr="000D7975">
              <w:rPr>
                <w:rFonts w:ascii="宋体" w:eastAsia="宋体" w:hAnsi="宋体" w:cs="仿宋"/>
                <w:sz w:val="24"/>
                <w:szCs w:val="21"/>
                <w:rPrChange w:id="43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经</w:t>
            </w:r>
            <w:ins w:id="44" w:author="罗维" w:date="2023-08-07T16:00:00Z">
              <w:r w:rsidR="000D7975">
                <w:rPr>
                  <w:rFonts w:ascii="宋体" w:eastAsia="宋体" w:hAnsi="宋体" w:cs="仿宋" w:hint="eastAsia"/>
                  <w:sz w:val="24"/>
                  <w:szCs w:val="21"/>
                </w:rPr>
                <w:t xml:space="preserve"> </w:t>
              </w:r>
            </w:ins>
            <w:r w:rsidRPr="000D7975">
              <w:rPr>
                <w:rFonts w:ascii="宋体" w:eastAsia="宋体" w:hAnsi="宋体" w:cs="仿宋"/>
                <w:sz w:val="24"/>
                <w:szCs w:val="21"/>
                <w:rPrChange w:id="45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历</w:t>
            </w:r>
          </w:p>
        </w:tc>
        <w:tc>
          <w:tcPr>
            <w:tcW w:w="8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DCDD9" w14:textId="77777777" w:rsidR="00D55B8B" w:rsidRPr="006B57FF" w:rsidRDefault="006A22D2">
            <w:pPr>
              <w:spacing w:after="0"/>
              <w:ind w:left="5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要求：</w:t>
            </w:r>
            <w:proofErr w:type="gramStart"/>
            <w:r w:rsidRPr="006B57FF">
              <w:rPr>
                <w:rFonts w:ascii="宋体" w:eastAsia="宋体" w:hAnsi="宋体" w:cs="仿宋"/>
                <w:sz w:val="24"/>
              </w:rPr>
              <w:t>含基层</w:t>
            </w:r>
            <w:proofErr w:type="gramEnd"/>
            <w:r w:rsidRPr="006B57FF">
              <w:rPr>
                <w:rFonts w:ascii="宋体" w:eastAsia="宋体" w:hAnsi="宋体" w:cs="仿宋"/>
                <w:sz w:val="24"/>
              </w:rPr>
              <w:t xml:space="preserve">锻炼、挂职经历和境外（3 </w:t>
            </w:r>
            <w:proofErr w:type="gramStart"/>
            <w:r w:rsidRPr="006B57FF">
              <w:rPr>
                <w:rFonts w:ascii="宋体" w:eastAsia="宋体" w:hAnsi="宋体" w:cs="仿宋"/>
                <w:sz w:val="24"/>
              </w:rPr>
              <w:t>个</w:t>
            </w:r>
            <w:proofErr w:type="gramEnd"/>
            <w:r w:rsidRPr="006B57FF">
              <w:rPr>
                <w:rFonts w:ascii="宋体" w:eastAsia="宋体" w:hAnsi="宋体" w:cs="仿宋"/>
                <w:sz w:val="24"/>
              </w:rPr>
              <w:t>月以上）工作经历。须填写主要工作的时间、经历（含境外工作经历）及担任职务。主持或参与重大项目</w:t>
            </w:r>
            <w:r w:rsidR="005B2189">
              <w:rPr>
                <w:rFonts w:ascii="宋体" w:eastAsia="宋体" w:hAnsi="宋体" w:cs="仿宋" w:hint="eastAsia"/>
                <w:sz w:val="24"/>
              </w:rPr>
              <w:t>，</w:t>
            </w:r>
            <w:r w:rsidRPr="006B57FF">
              <w:rPr>
                <w:rFonts w:ascii="宋体" w:eastAsia="宋体" w:hAnsi="宋体" w:cs="仿宋"/>
                <w:sz w:val="24"/>
              </w:rPr>
              <w:t>注明项目名称和承担角色。</w:t>
            </w:r>
          </w:p>
        </w:tc>
      </w:tr>
      <w:tr w:rsidR="00D55B8B" w:rsidRPr="006B57FF" w14:paraId="6ECF724A" w14:textId="77777777" w:rsidTr="006B57FF">
        <w:trPr>
          <w:trHeight w:val="3320"/>
        </w:trPr>
        <w:tc>
          <w:tcPr>
            <w:tcW w:w="1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39ED44" w14:textId="31A564D0" w:rsidR="000D7975" w:rsidRDefault="006A22D2">
            <w:pPr>
              <w:spacing w:after="0"/>
              <w:jc w:val="center"/>
              <w:rPr>
                <w:ins w:id="46" w:author="罗维" w:date="2023-08-07T16:04:00Z"/>
                <w:rFonts w:ascii="宋体" w:eastAsia="宋体" w:hAnsi="宋体" w:cs="仿宋"/>
                <w:sz w:val="24"/>
                <w:szCs w:val="21"/>
              </w:rPr>
            </w:pPr>
            <w:r w:rsidRPr="000D7975">
              <w:rPr>
                <w:rFonts w:ascii="宋体" w:eastAsia="宋体" w:hAnsi="宋体" w:cs="仿宋"/>
                <w:sz w:val="24"/>
                <w:szCs w:val="21"/>
                <w:rPrChange w:id="47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主</w:t>
            </w:r>
            <w:ins w:id="48" w:author="罗维" w:date="2023-08-07T16:04:00Z">
              <w:r w:rsidR="000D7975">
                <w:rPr>
                  <w:rFonts w:ascii="宋体" w:eastAsia="宋体" w:hAnsi="宋体" w:cs="仿宋" w:hint="eastAsia"/>
                  <w:sz w:val="24"/>
                  <w:szCs w:val="21"/>
                </w:rPr>
                <w:t xml:space="preserve"> </w:t>
              </w:r>
            </w:ins>
            <w:r w:rsidRPr="000D7975">
              <w:rPr>
                <w:rFonts w:ascii="宋体" w:eastAsia="宋体" w:hAnsi="宋体" w:cs="仿宋"/>
                <w:sz w:val="24"/>
                <w:szCs w:val="21"/>
                <w:rPrChange w:id="49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持</w:t>
            </w:r>
          </w:p>
          <w:p w14:paraId="202DF6B6" w14:textId="06B67F76" w:rsidR="000D7975" w:rsidRDefault="006A22D2">
            <w:pPr>
              <w:spacing w:after="0"/>
              <w:jc w:val="center"/>
              <w:rPr>
                <w:ins w:id="50" w:author="罗维" w:date="2023-08-07T16:04:00Z"/>
                <w:rFonts w:ascii="宋体" w:eastAsia="宋体" w:hAnsi="宋体" w:cs="仿宋"/>
                <w:sz w:val="24"/>
                <w:szCs w:val="21"/>
              </w:rPr>
            </w:pPr>
            <w:r w:rsidRPr="000D7975">
              <w:rPr>
                <w:rFonts w:ascii="宋体" w:eastAsia="宋体" w:hAnsi="宋体" w:cs="仿宋"/>
                <w:sz w:val="24"/>
                <w:szCs w:val="21"/>
                <w:rPrChange w:id="51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或</w:t>
            </w:r>
            <w:ins w:id="52" w:author="罗维" w:date="2023-08-07T16:04:00Z">
              <w:r w:rsidR="000D7975">
                <w:rPr>
                  <w:rFonts w:ascii="宋体" w:eastAsia="宋体" w:hAnsi="宋体" w:cs="仿宋" w:hint="eastAsia"/>
                  <w:sz w:val="24"/>
                  <w:szCs w:val="21"/>
                </w:rPr>
                <w:t xml:space="preserve"> </w:t>
              </w:r>
            </w:ins>
            <w:r w:rsidRPr="000D7975">
              <w:rPr>
                <w:rFonts w:ascii="宋体" w:eastAsia="宋体" w:hAnsi="宋体" w:cs="仿宋"/>
                <w:sz w:val="24"/>
                <w:szCs w:val="21"/>
                <w:rPrChange w:id="53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参</w:t>
            </w:r>
          </w:p>
          <w:p w14:paraId="0B6D1266" w14:textId="5E7211CF" w:rsidR="000D7975" w:rsidRDefault="006A22D2">
            <w:pPr>
              <w:spacing w:after="0"/>
              <w:jc w:val="center"/>
              <w:rPr>
                <w:ins w:id="54" w:author="罗维" w:date="2023-08-07T16:04:00Z"/>
                <w:rFonts w:ascii="宋体" w:eastAsia="宋体" w:hAnsi="宋体" w:cs="仿宋"/>
                <w:sz w:val="24"/>
                <w:szCs w:val="21"/>
              </w:rPr>
            </w:pPr>
            <w:r w:rsidRPr="000D7975">
              <w:rPr>
                <w:rFonts w:ascii="宋体" w:eastAsia="宋体" w:hAnsi="宋体" w:cs="仿宋"/>
                <w:sz w:val="24"/>
                <w:szCs w:val="21"/>
                <w:rPrChange w:id="55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与</w:t>
            </w:r>
            <w:ins w:id="56" w:author="罗维" w:date="2023-08-07T16:04:00Z">
              <w:r w:rsidR="000D7975">
                <w:rPr>
                  <w:rFonts w:ascii="宋体" w:eastAsia="宋体" w:hAnsi="宋体" w:cs="仿宋" w:hint="eastAsia"/>
                  <w:sz w:val="24"/>
                  <w:szCs w:val="21"/>
                </w:rPr>
                <w:t xml:space="preserve"> </w:t>
              </w:r>
            </w:ins>
            <w:r w:rsidRPr="000D7975">
              <w:rPr>
                <w:rFonts w:ascii="宋体" w:eastAsia="宋体" w:hAnsi="宋体" w:cs="仿宋"/>
                <w:sz w:val="24"/>
                <w:szCs w:val="21"/>
                <w:rPrChange w:id="57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党</w:t>
            </w:r>
          </w:p>
          <w:p w14:paraId="7FB7B138" w14:textId="69E16E38" w:rsidR="000D7975" w:rsidRDefault="006A22D2">
            <w:pPr>
              <w:spacing w:after="0"/>
              <w:jc w:val="center"/>
              <w:rPr>
                <w:ins w:id="58" w:author="罗维" w:date="2023-08-07T16:04:00Z"/>
                <w:rFonts w:ascii="宋体" w:eastAsia="宋体" w:hAnsi="宋体" w:cs="仿宋"/>
                <w:sz w:val="24"/>
                <w:szCs w:val="21"/>
              </w:rPr>
            </w:pPr>
            <w:r w:rsidRPr="000D7975">
              <w:rPr>
                <w:rFonts w:ascii="宋体" w:eastAsia="宋体" w:hAnsi="宋体" w:cs="仿宋"/>
                <w:sz w:val="24"/>
                <w:szCs w:val="21"/>
                <w:rPrChange w:id="59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建</w:t>
            </w:r>
            <w:ins w:id="60" w:author="罗维" w:date="2023-08-07T16:04:00Z">
              <w:r w:rsidR="000D7975">
                <w:rPr>
                  <w:rFonts w:ascii="宋体" w:eastAsia="宋体" w:hAnsi="宋体" w:cs="仿宋" w:hint="eastAsia"/>
                  <w:sz w:val="24"/>
                  <w:szCs w:val="21"/>
                </w:rPr>
                <w:t xml:space="preserve"> </w:t>
              </w:r>
            </w:ins>
            <w:r w:rsidRPr="000D7975">
              <w:rPr>
                <w:rFonts w:ascii="宋体" w:eastAsia="宋体" w:hAnsi="宋体" w:cs="仿宋"/>
                <w:sz w:val="24"/>
                <w:szCs w:val="21"/>
                <w:rPrChange w:id="61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工</w:t>
            </w:r>
          </w:p>
          <w:p w14:paraId="4043FC91" w14:textId="1F687CF3" w:rsidR="000D7975" w:rsidRDefault="006A22D2">
            <w:pPr>
              <w:spacing w:after="0"/>
              <w:jc w:val="center"/>
              <w:rPr>
                <w:ins w:id="62" w:author="罗维" w:date="2023-08-07T16:04:00Z"/>
                <w:rFonts w:ascii="宋体" w:eastAsia="宋体" w:hAnsi="宋体" w:cs="仿宋"/>
                <w:sz w:val="24"/>
                <w:szCs w:val="21"/>
              </w:rPr>
            </w:pPr>
            <w:r w:rsidRPr="000D7975">
              <w:rPr>
                <w:rFonts w:ascii="宋体" w:eastAsia="宋体" w:hAnsi="宋体" w:cs="仿宋"/>
                <w:sz w:val="24"/>
                <w:szCs w:val="21"/>
                <w:rPrChange w:id="63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作</w:t>
            </w:r>
            <w:ins w:id="64" w:author="罗维" w:date="2023-08-07T16:04:00Z">
              <w:r w:rsidR="000D7975">
                <w:rPr>
                  <w:rFonts w:ascii="宋体" w:eastAsia="宋体" w:hAnsi="宋体" w:cs="仿宋" w:hint="eastAsia"/>
                  <w:sz w:val="24"/>
                  <w:szCs w:val="21"/>
                </w:rPr>
                <w:t xml:space="preserve"> </w:t>
              </w:r>
            </w:ins>
            <w:r w:rsidRPr="000D7975">
              <w:rPr>
                <w:rFonts w:ascii="宋体" w:eastAsia="宋体" w:hAnsi="宋体" w:cs="仿宋"/>
                <w:sz w:val="24"/>
                <w:szCs w:val="21"/>
                <w:rPrChange w:id="65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的</w:t>
            </w:r>
          </w:p>
          <w:p w14:paraId="5C1E1BC3" w14:textId="0C903054" w:rsidR="00D55B8B" w:rsidRPr="006B57FF" w:rsidRDefault="006A22D2">
            <w:pPr>
              <w:spacing w:after="0"/>
              <w:jc w:val="center"/>
              <w:rPr>
                <w:rFonts w:ascii="宋体" w:eastAsia="宋体" w:hAnsi="宋体"/>
              </w:rPr>
            </w:pPr>
            <w:r w:rsidRPr="000D7975">
              <w:rPr>
                <w:rFonts w:ascii="宋体" w:eastAsia="宋体" w:hAnsi="宋体" w:cs="仿宋"/>
                <w:sz w:val="24"/>
                <w:szCs w:val="21"/>
                <w:rPrChange w:id="66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经</w:t>
            </w:r>
            <w:ins w:id="67" w:author="罗维" w:date="2023-08-07T16:04:00Z">
              <w:r w:rsidR="000D7975">
                <w:rPr>
                  <w:rFonts w:ascii="宋体" w:eastAsia="宋体" w:hAnsi="宋体" w:cs="仿宋" w:hint="eastAsia"/>
                  <w:sz w:val="24"/>
                  <w:szCs w:val="21"/>
                </w:rPr>
                <w:t xml:space="preserve"> </w:t>
              </w:r>
            </w:ins>
            <w:r w:rsidRPr="000D7975">
              <w:rPr>
                <w:rFonts w:ascii="宋体" w:eastAsia="宋体" w:hAnsi="宋体" w:cs="仿宋"/>
                <w:sz w:val="24"/>
                <w:szCs w:val="21"/>
                <w:rPrChange w:id="68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历</w:t>
            </w:r>
          </w:p>
        </w:tc>
        <w:tc>
          <w:tcPr>
            <w:tcW w:w="8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1BFD42" w14:textId="77777777" w:rsidR="00D55B8B" w:rsidRPr="006B57FF" w:rsidRDefault="006A22D2">
            <w:pPr>
              <w:spacing w:after="0"/>
              <w:ind w:left="5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要求：主持或参与的党建活动，注明活动名称、内容和承担角色。</w:t>
            </w:r>
          </w:p>
        </w:tc>
      </w:tr>
    </w:tbl>
    <w:p w14:paraId="27606C42" w14:textId="77777777" w:rsidR="00D55B8B" w:rsidRPr="006B57FF" w:rsidRDefault="00D55B8B">
      <w:pPr>
        <w:rPr>
          <w:rFonts w:ascii="宋体" w:eastAsia="宋体" w:hAnsi="宋体"/>
        </w:rPr>
        <w:sectPr w:rsidR="00D55B8B" w:rsidRPr="006B57FF">
          <w:pgSz w:w="11928" w:h="16824"/>
          <w:pgMar w:top="1678" w:right="2172" w:bottom="1321" w:left="1644" w:header="720" w:footer="720" w:gutter="0"/>
          <w:cols w:space="720"/>
        </w:sectPr>
      </w:pPr>
    </w:p>
    <w:p w14:paraId="3925DEB1" w14:textId="77777777" w:rsidR="00D55B8B" w:rsidRPr="006B57FF" w:rsidRDefault="00D55B8B">
      <w:pPr>
        <w:spacing w:after="0"/>
        <w:ind w:left="-1440" w:right="10488"/>
        <w:rPr>
          <w:rFonts w:ascii="宋体" w:eastAsia="宋体" w:hAnsi="宋体"/>
        </w:rPr>
      </w:pPr>
    </w:p>
    <w:tbl>
      <w:tblPr>
        <w:tblStyle w:val="TableGrid"/>
        <w:tblW w:w="9813" w:type="dxa"/>
        <w:tblInd w:w="-337" w:type="dxa"/>
        <w:tblCellMar>
          <w:top w:w="355" w:type="dxa"/>
          <w:left w:w="109" w:type="dxa"/>
        </w:tblCellMar>
        <w:tblLook w:val="04A0" w:firstRow="1" w:lastRow="0" w:firstColumn="1" w:lastColumn="0" w:noHBand="0" w:noVBand="1"/>
      </w:tblPr>
      <w:tblGrid>
        <w:gridCol w:w="1063"/>
        <w:gridCol w:w="8750"/>
      </w:tblGrid>
      <w:tr w:rsidR="00D55B8B" w:rsidRPr="006B57FF" w14:paraId="286FFB5B" w14:textId="77777777" w:rsidTr="002D676D">
        <w:trPr>
          <w:trHeight w:val="3990"/>
        </w:trPr>
        <w:tc>
          <w:tcPr>
            <w:tcW w:w="1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DD0769" w14:textId="375B0A03" w:rsidR="00D55B8B" w:rsidRPr="006B57FF" w:rsidRDefault="006A22D2">
            <w:pPr>
              <w:spacing w:after="0"/>
              <w:ind w:left="72" w:right="174"/>
              <w:jc w:val="center"/>
              <w:rPr>
                <w:rFonts w:ascii="宋体" w:eastAsia="宋体" w:hAnsi="宋体"/>
              </w:rPr>
              <w:pPrChange w:id="69" w:author="罗维" w:date="2023-08-07T16:05:00Z">
                <w:pPr>
                  <w:spacing w:after="0"/>
                  <w:ind w:left="72" w:right="174"/>
                  <w:jc w:val="both"/>
                </w:pPr>
              </w:pPrChange>
            </w:pPr>
            <w:r w:rsidRPr="000D7975">
              <w:rPr>
                <w:rFonts w:ascii="宋体" w:eastAsia="宋体" w:hAnsi="宋体" w:cs="仿宋"/>
                <w:sz w:val="24"/>
                <w:szCs w:val="21"/>
                <w:rPrChange w:id="70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 xml:space="preserve">获 得奖 </w:t>
            </w:r>
            <w:proofErr w:type="gramStart"/>
            <w:r w:rsidRPr="000D7975">
              <w:rPr>
                <w:rFonts w:ascii="宋体" w:eastAsia="宋体" w:hAnsi="宋体" w:cs="仿宋"/>
                <w:sz w:val="24"/>
                <w:szCs w:val="21"/>
                <w:rPrChange w:id="71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励</w:t>
            </w:r>
            <w:proofErr w:type="gramEnd"/>
            <w:r w:rsidRPr="000D7975">
              <w:rPr>
                <w:rFonts w:ascii="宋体" w:eastAsia="宋体" w:hAnsi="宋体" w:cs="仿宋"/>
                <w:sz w:val="24"/>
                <w:szCs w:val="21"/>
                <w:rPrChange w:id="72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 xml:space="preserve">表 </w:t>
            </w:r>
            <w:proofErr w:type="gramStart"/>
            <w:r w:rsidRPr="000D7975">
              <w:rPr>
                <w:rFonts w:ascii="宋体" w:eastAsia="宋体" w:hAnsi="宋体" w:cs="仿宋"/>
                <w:sz w:val="24"/>
                <w:szCs w:val="21"/>
                <w:rPrChange w:id="73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彰情 况</w:t>
            </w:r>
            <w:proofErr w:type="gramEnd"/>
          </w:p>
        </w:tc>
        <w:tc>
          <w:tcPr>
            <w:tcW w:w="8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2428D" w14:textId="77777777" w:rsidR="00D55B8B" w:rsidRPr="006B57FF" w:rsidRDefault="006A22D2">
            <w:pPr>
              <w:spacing w:after="0"/>
              <w:ind w:left="5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要求：填写所获奖励或表彰的时间、名称。</w:t>
            </w:r>
          </w:p>
        </w:tc>
      </w:tr>
      <w:tr w:rsidR="00AC71D1" w:rsidRPr="006B57FF" w14:paraId="690BD605" w14:textId="77777777" w:rsidTr="002D676D">
        <w:trPr>
          <w:trHeight w:val="8714"/>
        </w:trPr>
        <w:tc>
          <w:tcPr>
            <w:tcW w:w="1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567DF3" w14:textId="27CFD340" w:rsidR="000D7975" w:rsidRDefault="00AC71D1" w:rsidP="00AC71D1">
            <w:pPr>
              <w:spacing w:after="0"/>
              <w:ind w:right="31"/>
              <w:jc w:val="center"/>
              <w:rPr>
                <w:ins w:id="74" w:author="罗维" w:date="2023-08-07T16:01:00Z"/>
                <w:rFonts w:ascii="宋体" w:eastAsia="宋体" w:hAnsi="宋体" w:cs="仿宋"/>
                <w:sz w:val="24"/>
                <w:szCs w:val="21"/>
              </w:rPr>
            </w:pPr>
            <w:r w:rsidRPr="000D7975">
              <w:rPr>
                <w:rFonts w:ascii="宋体" w:eastAsia="宋体" w:hAnsi="宋体" w:cs="仿宋"/>
                <w:sz w:val="24"/>
                <w:szCs w:val="21"/>
                <w:rPrChange w:id="75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参</w:t>
            </w:r>
            <w:ins w:id="76" w:author="罗维" w:date="2023-08-07T16:01:00Z">
              <w:r w:rsidR="000D7975">
                <w:rPr>
                  <w:rFonts w:ascii="宋体" w:eastAsia="宋体" w:hAnsi="宋体" w:cs="仿宋" w:hint="eastAsia"/>
                  <w:sz w:val="24"/>
                  <w:szCs w:val="21"/>
                </w:rPr>
                <w:t xml:space="preserve"> </w:t>
              </w:r>
            </w:ins>
            <w:del w:id="77" w:author="罗维" w:date="2023-08-07T16:00:00Z">
              <w:r w:rsidRPr="000D7975" w:rsidDel="000D7975">
                <w:rPr>
                  <w:rFonts w:ascii="宋体" w:eastAsia="宋体" w:hAnsi="宋体" w:cs="仿宋"/>
                  <w:sz w:val="24"/>
                  <w:szCs w:val="21"/>
                  <w:rPrChange w:id="78" w:author="罗维" w:date="2023-08-07T16:00:00Z">
                    <w:rPr>
                      <w:rFonts w:ascii="宋体" w:eastAsia="宋体" w:hAnsi="宋体" w:cs="仿宋"/>
                      <w:sz w:val="28"/>
                    </w:rPr>
                  </w:rPrChange>
                </w:rPr>
                <w:delText xml:space="preserve"> </w:delText>
              </w:r>
            </w:del>
            <w:r w:rsidRPr="000D7975">
              <w:rPr>
                <w:rFonts w:ascii="宋体" w:eastAsia="宋体" w:hAnsi="宋体" w:cs="仿宋"/>
                <w:sz w:val="24"/>
                <w:szCs w:val="21"/>
                <w:rPrChange w:id="79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与</w:t>
            </w:r>
          </w:p>
          <w:p w14:paraId="3CCB6183" w14:textId="77777777" w:rsidR="000D7975" w:rsidRDefault="00AC71D1" w:rsidP="00AC71D1">
            <w:pPr>
              <w:spacing w:after="0"/>
              <w:ind w:right="31"/>
              <w:jc w:val="center"/>
              <w:rPr>
                <w:ins w:id="80" w:author="罗维" w:date="2023-08-07T16:01:00Z"/>
                <w:rFonts w:ascii="宋体" w:eastAsia="宋体" w:hAnsi="宋体" w:cs="仿宋"/>
                <w:sz w:val="24"/>
                <w:szCs w:val="21"/>
              </w:rPr>
            </w:pPr>
            <w:r w:rsidRPr="000D7975">
              <w:rPr>
                <w:rFonts w:ascii="宋体" w:eastAsia="宋体" w:hAnsi="宋体" w:cs="仿宋"/>
                <w:sz w:val="24"/>
                <w:szCs w:val="21"/>
                <w:rPrChange w:id="81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行 业</w:t>
            </w:r>
          </w:p>
          <w:p w14:paraId="2B4DA76C" w14:textId="1AF26641" w:rsidR="000D7975" w:rsidRDefault="00AC71D1" w:rsidP="00AC71D1">
            <w:pPr>
              <w:spacing w:after="0"/>
              <w:ind w:right="31"/>
              <w:jc w:val="center"/>
              <w:rPr>
                <w:ins w:id="82" w:author="罗维" w:date="2023-08-07T16:01:00Z"/>
                <w:rFonts w:ascii="宋体" w:eastAsia="宋体" w:hAnsi="宋体" w:cs="仿宋"/>
                <w:sz w:val="24"/>
                <w:szCs w:val="21"/>
              </w:rPr>
            </w:pPr>
            <w:r w:rsidRPr="000D7975">
              <w:rPr>
                <w:rFonts w:ascii="宋体" w:eastAsia="宋体" w:hAnsi="宋体" w:cs="仿宋"/>
                <w:sz w:val="24"/>
                <w:szCs w:val="21"/>
                <w:rPrChange w:id="83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专</w:t>
            </w:r>
            <w:ins w:id="84" w:author="罗维" w:date="2023-08-07T16:01:00Z">
              <w:r w:rsidR="000D7975">
                <w:rPr>
                  <w:rFonts w:ascii="宋体" w:eastAsia="宋体" w:hAnsi="宋体" w:cs="仿宋" w:hint="eastAsia"/>
                  <w:sz w:val="24"/>
                  <w:szCs w:val="21"/>
                </w:rPr>
                <w:t xml:space="preserve"> </w:t>
              </w:r>
            </w:ins>
            <w:del w:id="85" w:author="罗维" w:date="2023-08-07T16:00:00Z">
              <w:r w:rsidRPr="000D7975" w:rsidDel="000D7975">
                <w:rPr>
                  <w:rFonts w:ascii="宋体" w:eastAsia="宋体" w:hAnsi="宋体" w:cs="仿宋"/>
                  <w:sz w:val="24"/>
                  <w:szCs w:val="21"/>
                  <w:rPrChange w:id="86" w:author="罗维" w:date="2023-08-07T16:00:00Z">
                    <w:rPr>
                      <w:rFonts w:ascii="宋体" w:eastAsia="宋体" w:hAnsi="宋体" w:cs="仿宋"/>
                      <w:sz w:val="28"/>
                    </w:rPr>
                  </w:rPrChange>
                </w:rPr>
                <w:delText xml:space="preserve"> </w:delText>
              </w:r>
            </w:del>
            <w:r w:rsidRPr="000D7975">
              <w:rPr>
                <w:rFonts w:ascii="宋体" w:eastAsia="宋体" w:hAnsi="宋体" w:cs="仿宋"/>
                <w:sz w:val="24"/>
                <w:szCs w:val="21"/>
                <w:rPrChange w:id="87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业</w:t>
            </w:r>
          </w:p>
          <w:p w14:paraId="69B761C1" w14:textId="15F377EF" w:rsidR="000D7975" w:rsidRDefault="00AC71D1" w:rsidP="00AC71D1">
            <w:pPr>
              <w:spacing w:after="0"/>
              <w:ind w:right="31"/>
              <w:jc w:val="center"/>
              <w:rPr>
                <w:ins w:id="88" w:author="罗维" w:date="2023-08-07T16:01:00Z"/>
                <w:rFonts w:ascii="宋体" w:eastAsia="宋体" w:hAnsi="宋体" w:cs="仿宋"/>
                <w:sz w:val="24"/>
                <w:szCs w:val="21"/>
              </w:rPr>
            </w:pPr>
            <w:r w:rsidRPr="000D7975">
              <w:rPr>
                <w:rFonts w:ascii="宋体" w:eastAsia="宋体" w:hAnsi="宋体" w:cs="仿宋"/>
                <w:sz w:val="24"/>
                <w:szCs w:val="21"/>
                <w:rPrChange w:id="89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活</w:t>
            </w:r>
            <w:ins w:id="90" w:author="罗维" w:date="2023-08-07T16:01:00Z">
              <w:r w:rsidR="000D7975">
                <w:rPr>
                  <w:rFonts w:ascii="宋体" w:eastAsia="宋体" w:hAnsi="宋体" w:cs="仿宋" w:hint="eastAsia"/>
                  <w:sz w:val="24"/>
                  <w:szCs w:val="21"/>
                </w:rPr>
                <w:t xml:space="preserve"> </w:t>
              </w:r>
            </w:ins>
            <w:del w:id="91" w:author="罗维" w:date="2023-08-07T16:00:00Z">
              <w:r w:rsidRPr="000D7975" w:rsidDel="000D7975">
                <w:rPr>
                  <w:rFonts w:ascii="宋体" w:eastAsia="宋体" w:hAnsi="宋体" w:cs="仿宋"/>
                  <w:sz w:val="24"/>
                  <w:szCs w:val="21"/>
                  <w:rPrChange w:id="92" w:author="罗维" w:date="2023-08-07T16:00:00Z">
                    <w:rPr>
                      <w:rFonts w:ascii="宋体" w:eastAsia="宋体" w:hAnsi="宋体" w:cs="仿宋"/>
                      <w:sz w:val="28"/>
                    </w:rPr>
                  </w:rPrChange>
                </w:rPr>
                <w:delText xml:space="preserve"> </w:delText>
              </w:r>
            </w:del>
            <w:r w:rsidRPr="000D7975">
              <w:rPr>
                <w:rFonts w:ascii="宋体" w:eastAsia="宋体" w:hAnsi="宋体" w:cs="仿宋"/>
                <w:sz w:val="24"/>
                <w:szCs w:val="21"/>
                <w:rPrChange w:id="93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动</w:t>
            </w:r>
          </w:p>
          <w:p w14:paraId="6B0AAD9E" w14:textId="78FBAA0B" w:rsidR="00AC71D1" w:rsidRPr="006B57FF" w:rsidRDefault="00AC71D1" w:rsidP="00AC71D1">
            <w:pPr>
              <w:spacing w:after="0"/>
              <w:ind w:right="31"/>
              <w:jc w:val="center"/>
              <w:rPr>
                <w:rFonts w:ascii="宋体" w:eastAsia="宋体" w:hAnsi="宋体"/>
              </w:rPr>
            </w:pPr>
            <w:r w:rsidRPr="000D7975">
              <w:rPr>
                <w:rFonts w:ascii="宋体" w:eastAsia="宋体" w:hAnsi="宋体" w:cs="仿宋"/>
                <w:sz w:val="24"/>
                <w:szCs w:val="21"/>
                <w:rPrChange w:id="94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 xml:space="preserve">情 </w:t>
            </w:r>
            <w:proofErr w:type="gramStart"/>
            <w:r w:rsidRPr="000D7975">
              <w:rPr>
                <w:rFonts w:ascii="宋体" w:eastAsia="宋体" w:hAnsi="宋体" w:cs="仿宋"/>
                <w:sz w:val="24"/>
                <w:szCs w:val="21"/>
                <w:rPrChange w:id="95" w:author="罗维" w:date="2023-08-07T16:00:00Z">
                  <w:rPr>
                    <w:rFonts w:ascii="宋体" w:eastAsia="宋体" w:hAnsi="宋体" w:cs="仿宋"/>
                    <w:sz w:val="28"/>
                  </w:rPr>
                </w:rPrChange>
              </w:rPr>
              <w:t>况</w:t>
            </w:r>
            <w:proofErr w:type="gramEnd"/>
          </w:p>
        </w:tc>
        <w:tc>
          <w:tcPr>
            <w:tcW w:w="8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B38541" w14:textId="77777777" w:rsidR="00AC71D1" w:rsidRPr="006B57FF" w:rsidRDefault="00AC71D1" w:rsidP="00AC71D1">
            <w:pPr>
              <w:spacing w:after="0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要求：填写参与行业专业活动（如参与执业质量检查、行业继续教育授课、行业专业论坛研讨、专门专业委员会活动以及财政部门的专题研究等）的时间、名称、担任职务或职责等。</w:t>
            </w:r>
          </w:p>
        </w:tc>
      </w:tr>
    </w:tbl>
    <w:p w14:paraId="061E5BA1" w14:textId="77777777" w:rsidR="00D55B8B" w:rsidRPr="006B57FF" w:rsidRDefault="00D55B8B">
      <w:pPr>
        <w:spacing w:after="0"/>
        <w:ind w:left="-1440" w:right="10488"/>
        <w:rPr>
          <w:rFonts w:ascii="宋体" w:eastAsia="宋体" w:hAnsi="宋体"/>
        </w:rPr>
      </w:pPr>
    </w:p>
    <w:p w14:paraId="55ADF2D9" w14:textId="77777777" w:rsidR="00D55B8B" w:rsidRPr="006B57FF" w:rsidRDefault="00D55B8B">
      <w:pPr>
        <w:spacing w:after="0"/>
        <w:ind w:left="-1440" w:right="10488"/>
        <w:rPr>
          <w:rFonts w:ascii="宋体" w:eastAsia="宋体" w:hAnsi="宋体"/>
        </w:rPr>
      </w:pPr>
    </w:p>
    <w:p w14:paraId="0D4A53FD" w14:textId="77777777" w:rsidR="00D55B8B" w:rsidRPr="006B57FF" w:rsidRDefault="00D55B8B">
      <w:pPr>
        <w:spacing w:after="0"/>
        <w:ind w:left="-1440" w:right="10488"/>
        <w:rPr>
          <w:rFonts w:ascii="宋体" w:eastAsia="宋体" w:hAnsi="宋体"/>
        </w:rPr>
      </w:pPr>
    </w:p>
    <w:tbl>
      <w:tblPr>
        <w:tblStyle w:val="TableGrid"/>
        <w:tblW w:w="9813" w:type="dxa"/>
        <w:tblInd w:w="-337" w:type="dxa"/>
        <w:tblCellMar>
          <w:top w:w="355" w:type="dxa"/>
          <w:left w:w="116" w:type="dxa"/>
          <w:bottom w:w="3540" w:type="dxa"/>
          <w:right w:w="32" w:type="dxa"/>
        </w:tblCellMar>
        <w:tblLook w:val="04A0" w:firstRow="1" w:lastRow="0" w:firstColumn="1" w:lastColumn="0" w:noHBand="0" w:noVBand="1"/>
      </w:tblPr>
      <w:tblGrid>
        <w:gridCol w:w="1109"/>
        <w:gridCol w:w="8704"/>
      </w:tblGrid>
      <w:tr w:rsidR="00D55B8B" w:rsidRPr="006B57FF" w14:paraId="7DB9031C" w14:textId="77777777" w:rsidTr="00A80156">
        <w:trPr>
          <w:trHeight w:val="3319"/>
        </w:trPr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7C3D17" w14:textId="0ACE4297" w:rsidR="000D7975" w:rsidRDefault="006A22D2">
            <w:pPr>
              <w:spacing w:after="0"/>
              <w:ind w:left="6" w:right="38" w:hanging="6"/>
              <w:jc w:val="center"/>
              <w:rPr>
                <w:ins w:id="96" w:author="罗维" w:date="2023-08-07T16:01:00Z"/>
                <w:rFonts w:ascii="宋体" w:eastAsia="宋体" w:hAnsi="宋体" w:cs="仿宋"/>
                <w:sz w:val="24"/>
                <w:szCs w:val="21"/>
              </w:rPr>
            </w:pPr>
            <w:r w:rsidRPr="000D7975">
              <w:rPr>
                <w:rFonts w:ascii="宋体" w:eastAsia="宋体" w:hAnsi="宋体" w:cs="仿宋"/>
                <w:sz w:val="24"/>
                <w:szCs w:val="21"/>
                <w:rPrChange w:id="97" w:author="罗维" w:date="2023-08-07T16:01:00Z">
                  <w:rPr>
                    <w:rFonts w:ascii="宋体" w:eastAsia="宋体" w:hAnsi="宋体" w:cs="仿宋"/>
                    <w:sz w:val="28"/>
                  </w:rPr>
                </w:rPrChange>
              </w:rPr>
              <w:t>事</w:t>
            </w:r>
            <w:ins w:id="98" w:author="罗维" w:date="2023-08-07T16:01:00Z">
              <w:r w:rsidR="000D7975">
                <w:rPr>
                  <w:rFonts w:ascii="宋体" w:eastAsia="宋体" w:hAnsi="宋体" w:cs="仿宋" w:hint="eastAsia"/>
                  <w:sz w:val="24"/>
                  <w:szCs w:val="21"/>
                </w:rPr>
                <w:t xml:space="preserve"> </w:t>
              </w:r>
            </w:ins>
            <w:proofErr w:type="gramStart"/>
            <w:r w:rsidRPr="000D7975">
              <w:rPr>
                <w:rFonts w:ascii="宋体" w:eastAsia="宋体" w:hAnsi="宋体" w:cs="仿宋"/>
                <w:sz w:val="24"/>
                <w:szCs w:val="21"/>
                <w:rPrChange w:id="99" w:author="罗维" w:date="2023-08-07T16:01:00Z">
                  <w:rPr>
                    <w:rFonts w:ascii="宋体" w:eastAsia="宋体" w:hAnsi="宋体" w:cs="仿宋"/>
                    <w:sz w:val="28"/>
                  </w:rPr>
                </w:rPrChange>
              </w:rPr>
              <w:t>务</w:t>
            </w:r>
            <w:proofErr w:type="gramEnd"/>
          </w:p>
          <w:p w14:paraId="1DEC0683" w14:textId="27807478" w:rsidR="000D7975" w:rsidRDefault="006A22D2">
            <w:pPr>
              <w:spacing w:after="0"/>
              <w:ind w:left="6" w:right="38" w:hanging="6"/>
              <w:jc w:val="center"/>
              <w:rPr>
                <w:ins w:id="100" w:author="罗维" w:date="2023-08-07T16:01:00Z"/>
                <w:rFonts w:ascii="宋体" w:eastAsia="宋体" w:hAnsi="宋体" w:cs="仿宋"/>
                <w:sz w:val="24"/>
                <w:szCs w:val="21"/>
              </w:rPr>
            </w:pPr>
            <w:r w:rsidRPr="000D7975">
              <w:rPr>
                <w:rFonts w:ascii="宋体" w:eastAsia="宋体" w:hAnsi="宋体" w:cs="仿宋"/>
                <w:sz w:val="24"/>
                <w:szCs w:val="21"/>
                <w:rPrChange w:id="101" w:author="罗维" w:date="2023-08-07T16:01:00Z">
                  <w:rPr>
                    <w:rFonts w:ascii="宋体" w:eastAsia="宋体" w:hAnsi="宋体" w:cs="仿宋"/>
                    <w:sz w:val="28"/>
                  </w:rPr>
                </w:rPrChange>
              </w:rPr>
              <w:t>所</w:t>
            </w:r>
            <w:ins w:id="102" w:author="罗维" w:date="2023-08-07T16:01:00Z">
              <w:r w:rsidR="000D7975">
                <w:rPr>
                  <w:rFonts w:ascii="宋体" w:eastAsia="宋体" w:hAnsi="宋体" w:cs="仿宋" w:hint="eastAsia"/>
                  <w:sz w:val="24"/>
                  <w:szCs w:val="21"/>
                </w:rPr>
                <w:t xml:space="preserve"> </w:t>
              </w:r>
            </w:ins>
            <w:r w:rsidRPr="000D7975">
              <w:rPr>
                <w:rFonts w:ascii="宋体" w:eastAsia="宋体" w:hAnsi="宋体" w:cs="仿宋"/>
                <w:sz w:val="24"/>
                <w:szCs w:val="21"/>
                <w:rPrChange w:id="103" w:author="罗维" w:date="2023-08-07T16:01:00Z">
                  <w:rPr>
                    <w:rFonts w:ascii="宋体" w:eastAsia="宋体" w:hAnsi="宋体" w:cs="仿宋"/>
                    <w:sz w:val="28"/>
                  </w:rPr>
                </w:rPrChange>
              </w:rPr>
              <w:t xml:space="preserve">推 </w:t>
            </w:r>
          </w:p>
          <w:p w14:paraId="7784CCA0" w14:textId="2754BC72" w:rsidR="00D55B8B" w:rsidRPr="006B57FF" w:rsidRDefault="006A22D2">
            <w:pPr>
              <w:spacing w:after="0"/>
              <w:ind w:left="6" w:right="38" w:hanging="6"/>
              <w:jc w:val="center"/>
              <w:rPr>
                <w:rFonts w:ascii="宋体" w:eastAsia="宋体" w:hAnsi="宋体"/>
              </w:rPr>
            </w:pPr>
            <w:r w:rsidRPr="000D7975">
              <w:rPr>
                <w:rFonts w:ascii="宋体" w:eastAsia="宋体" w:hAnsi="宋体" w:cs="仿宋"/>
                <w:sz w:val="24"/>
                <w:szCs w:val="21"/>
                <w:rPrChange w:id="104" w:author="罗维" w:date="2023-08-07T16:01:00Z">
                  <w:rPr>
                    <w:rFonts w:ascii="宋体" w:eastAsia="宋体" w:hAnsi="宋体" w:cs="仿宋"/>
                    <w:sz w:val="28"/>
                  </w:rPr>
                </w:rPrChange>
              </w:rPr>
              <w:t>荐</w:t>
            </w:r>
            <w:ins w:id="105" w:author="罗维" w:date="2023-08-07T16:01:00Z">
              <w:r w:rsidR="000D7975">
                <w:rPr>
                  <w:rFonts w:ascii="宋体" w:eastAsia="宋体" w:hAnsi="宋体" w:cs="仿宋" w:hint="eastAsia"/>
                  <w:sz w:val="24"/>
                  <w:szCs w:val="21"/>
                </w:rPr>
                <w:t xml:space="preserve"> </w:t>
              </w:r>
            </w:ins>
            <w:r w:rsidRPr="000D7975">
              <w:rPr>
                <w:rFonts w:ascii="宋体" w:eastAsia="宋体" w:hAnsi="宋体" w:cs="仿宋"/>
                <w:sz w:val="24"/>
                <w:szCs w:val="21"/>
                <w:rPrChange w:id="106" w:author="罗维" w:date="2023-08-07T16:01:00Z">
                  <w:rPr>
                    <w:rFonts w:ascii="宋体" w:eastAsia="宋体" w:hAnsi="宋体" w:cs="仿宋"/>
                    <w:sz w:val="28"/>
                  </w:rPr>
                </w:rPrChange>
              </w:rPr>
              <w:t>意 见</w:t>
            </w:r>
          </w:p>
        </w:tc>
        <w:tc>
          <w:tcPr>
            <w:tcW w:w="8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AB0D69" w14:textId="77777777" w:rsidR="00D55B8B" w:rsidRPr="006B57FF" w:rsidRDefault="006A22D2">
            <w:pPr>
              <w:spacing w:after="5612" w:line="252" w:lineRule="auto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仿宋"/>
                <w:sz w:val="24"/>
              </w:rPr>
              <w:t>要求：内容需填写对申请人的工作鉴定和推荐理由,理由从本单位人才培养角度阐述，包括但不限于宏观视野与战略思维，职业价值观、道德与态度，实务经验， 团队领导与协调能力，社会责任意识等方面，不超过 300 字。意见需单位负责人签字，并加盖单位公章。</w:t>
            </w:r>
          </w:p>
          <w:p w14:paraId="092E5595" w14:textId="7E8B5770" w:rsidR="00D55B8B" w:rsidRPr="006B57FF" w:rsidRDefault="006A22D2">
            <w:pPr>
              <w:spacing w:after="804" w:line="240" w:lineRule="auto"/>
              <w:ind w:firstLine="480"/>
              <w:rPr>
                <w:rFonts w:ascii="宋体" w:eastAsia="宋体" w:hAnsi="宋体"/>
              </w:rPr>
            </w:pPr>
            <w:r w:rsidRPr="006B57FF">
              <w:rPr>
                <w:rFonts w:ascii="宋体" w:eastAsia="宋体" w:hAnsi="宋体" w:cs="楷体"/>
                <w:sz w:val="24"/>
              </w:rPr>
              <w:t>本单位支持该同志报名参加</w:t>
            </w:r>
            <w:ins w:id="107" w:author="罗维" w:date="2023-08-07T16:10:00Z">
              <w:r w:rsidR="001B7C13" w:rsidRPr="001B7C13">
                <w:rPr>
                  <w:rFonts w:ascii="宋体" w:eastAsia="宋体" w:hAnsi="宋体" w:cs="楷体" w:hint="eastAsia"/>
                  <w:sz w:val="24"/>
                </w:rPr>
                <w:t>广州注册会计师协会“资本市场业务研修班</w:t>
              </w:r>
            </w:ins>
            <w:ins w:id="108" w:author="罗维" w:date="2023-08-07T16:14:00Z">
              <w:r w:rsidR="001B7C13" w:rsidRPr="001B7C13">
                <w:rPr>
                  <w:rFonts w:ascii="宋体" w:eastAsia="宋体" w:hAnsi="宋体" w:cs="楷体" w:hint="eastAsia"/>
                  <w:sz w:val="24"/>
                </w:rPr>
                <w:t>（第二期）</w:t>
              </w:r>
            </w:ins>
            <w:ins w:id="109" w:author="罗维" w:date="2023-08-07T16:10:00Z">
              <w:r w:rsidR="001B7C13" w:rsidRPr="001B7C13">
                <w:rPr>
                  <w:rFonts w:ascii="宋体" w:eastAsia="宋体" w:hAnsi="宋体" w:cs="楷体" w:hint="eastAsia"/>
                  <w:sz w:val="24"/>
                </w:rPr>
                <w:t>”</w:t>
              </w:r>
            </w:ins>
            <w:del w:id="110" w:author="罗维" w:date="2023-08-07T16:10:00Z">
              <w:r w:rsidRPr="006B57FF" w:rsidDel="001B7C13">
                <w:rPr>
                  <w:rFonts w:ascii="宋体" w:eastAsia="宋体" w:hAnsi="宋体" w:cs="楷体"/>
                  <w:sz w:val="24"/>
                </w:rPr>
                <w:delText>“</w:delText>
              </w:r>
              <w:r w:rsidR="00A80156" w:rsidRPr="00A80156" w:rsidDel="001B7C13">
                <w:rPr>
                  <w:rFonts w:ascii="宋体" w:eastAsia="宋体" w:hAnsi="宋体" w:cs="仿宋" w:hint="eastAsia"/>
                  <w:sz w:val="24"/>
                </w:rPr>
                <w:delText>广州注册会计师协会资本市场C</w:delText>
              </w:r>
              <w:r w:rsidR="00A80156" w:rsidRPr="00A80156" w:rsidDel="001B7C13">
                <w:rPr>
                  <w:rFonts w:ascii="宋体" w:eastAsia="宋体" w:hAnsi="宋体" w:cs="仿宋"/>
                  <w:sz w:val="24"/>
                </w:rPr>
                <w:delText>PA</w:delText>
              </w:r>
              <w:r w:rsidR="00A80156" w:rsidRPr="00A80156" w:rsidDel="001B7C13">
                <w:rPr>
                  <w:rFonts w:ascii="宋体" w:eastAsia="宋体" w:hAnsi="宋体" w:cs="仿宋" w:hint="eastAsia"/>
                  <w:sz w:val="24"/>
                </w:rPr>
                <w:delText>英才研修班</w:delText>
              </w:r>
              <w:r w:rsidRPr="006B57FF" w:rsidDel="001B7C13">
                <w:rPr>
                  <w:rFonts w:ascii="宋体" w:eastAsia="宋体" w:hAnsi="宋体" w:cs="楷体"/>
                  <w:sz w:val="24"/>
                </w:rPr>
                <w:delText>”</w:delText>
              </w:r>
            </w:del>
            <w:r w:rsidRPr="006B57FF">
              <w:rPr>
                <w:rFonts w:ascii="宋体" w:eastAsia="宋体" w:hAnsi="宋体" w:cs="楷体"/>
                <w:sz w:val="24"/>
              </w:rPr>
              <w:t>，如该同志入选，支持其参加</w:t>
            </w:r>
            <w:r w:rsidR="00A80156">
              <w:rPr>
                <w:rFonts w:ascii="宋体" w:eastAsia="宋体" w:hAnsi="宋体" w:cs="楷体" w:hint="eastAsia"/>
                <w:sz w:val="24"/>
              </w:rPr>
              <w:t>研修</w:t>
            </w:r>
            <w:r w:rsidRPr="006B57FF">
              <w:rPr>
                <w:rFonts w:ascii="宋体" w:eastAsia="宋体" w:hAnsi="宋体" w:cs="楷体"/>
                <w:sz w:val="24"/>
              </w:rPr>
              <w:t>期间举办的</w:t>
            </w:r>
            <w:r w:rsidR="00A80156">
              <w:rPr>
                <w:rFonts w:ascii="宋体" w:eastAsia="宋体" w:hAnsi="宋体" w:cs="楷体"/>
                <w:sz w:val="24"/>
              </w:rPr>
              <w:t>培训</w:t>
            </w:r>
            <w:r w:rsidR="00A80156">
              <w:rPr>
                <w:rFonts w:ascii="宋体" w:eastAsia="宋体" w:hAnsi="宋体" w:cs="楷体" w:hint="eastAsia"/>
                <w:sz w:val="24"/>
              </w:rPr>
              <w:t>课程</w:t>
            </w:r>
            <w:r w:rsidRPr="006B57FF">
              <w:rPr>
                <w:rFonts w:ascii="宋体" w:eastAsia="宋体" w:hAnsi="宋体" w:cs="楷体"/>
                <w:sz w:val="24"/>
              </w:rPr>
              <w:t>，支持其参与</w:t>
            </w:r>
            <w:r w:rsidR="004844B2">
              <w:rPr>
                <w:rFonts w:ascii="宋体" w:eastAsia="宋体" w:hAnsi="宋体" w:cs="楷体" w:hint="eastAsia"/>
                <w:sz w:val="24"/>
              </w:rPr>
              <w:t>广州地区</w:t>
            </w:r>
            <w:r w:rsidR="00A80156">
              <w:rPr>
                <w:rFonts w:ascii="宋体" w:eastAsia="宋体" w:hAnsi="宋体" w:cs="楷体" w:hint="eastAsia"/>
                <w:sz w:val="24"/>
              </w:rPr>
              <w:t>注册会计师行业</w:t>
            </w:r>
            <w:r w:rsidRPr="006B57FF">
              <w:rPr>
                <w:rFonts w:ascii="宋体" w:eastAsia="宋体" w:hAnsi="宋体" w:cs="楷体"/>
                <w:sz w:val="24"/>
              </w:rPr>
              <w:t>的各项专业工作。</w:t>
            </w:r>
          </w:p>
          <w:p w14:paraId="5195DFD6" w14:textId="1CC7147E" w:rsidR="00D55B8B" w:rsidRPr="006B57FF" w:rsidRDefault="006A22D2" w:rsidP="00E94AC2">
            <w:pPr>
              <w:tabs>
                <w:tab w:val="center" w:pos="1536"/>
                <w:tab w:val="center" w:pos="3648"/>
                <w:tab w:val="center" w:pos="5886"/>
              </w:tabs>
              <w:spacing w:after="0"/>
              <w:rPr>
                <w:rFonts w:ascii="宋体" w:eastAsia="宋体" w:hAnsi="宋体"/>
              </w:rPr>
              <w:pPrChange w:id="111" w:author="叶霭雯" w:date="2023-08-08T09:00:00Z">
                <w:pPr>
                  <w:tabs>
                    <w:tab w:val="center" w:pos="1536"/>
                    <w:tab w:val="center" w:pos="3648"/>
                    <w:tab w:val="center" w:pos="5886"/>
                  </w:tabs>
                  <w:spacing w:after="0"/>
                </w:pPr>
              </w:pPrChange>
            </w:pPr>
            <w:r w:rsidRPr="006B57FF">
              <w:rPr>
                <w:rFonts w:ascii="宋体" w:eastAsia="宋体" w:hAnsi="宋体"/>
              </w:rPr>
              <w:tab/>
            </w:r>
            <w:bookmarkStart w:id="112" w:name="_GoBack"/>
            <w:bookmarkEnd w:id="112"/>
            <w:r w:rsidRPr="00343FA1">
              <w:rPr>
                <w:rFonts w:ascii="宋体" w:eastAsia="宋体" w:hAnsi="宋体" w:cs="仿宋"/>
                <w:sz w:val="24"/>
                <w:szCs w:val="24"/>
                <w:rPrChange w:id="113" w:author="叶霭雯" w:date="2023-08-08T09:00:00Z">
                  <w:rPr>
                    <w:rFonts w:ascii="宋体" w:eastAsia="宋体" w:hAnsi="宋体" w:cs="仿宋"/>
                    <w:sz w:val="28"/>
                  </w:rPr>
                </w:rPrChange>
              </w:rPr>
              <w:t>签字</w:t>
            </w:r>
            <w:r w:rsidRPr="000D7975">
              <w:rPr>
                <w:rFonts w:ascii="宋体" w:eastAsia="宋体" w:hAnsi="宋体" w:cs="仿宋"/>
                <w:sz w:val="24"/>
                <w:szCs w:val="21"/>
                <w:rPrChange w:id="114" w:author="罗维" w:date="2023-08-07T16:03:00Z">
                  <w:rPr>
                    <w:rFonts w:ascii="宋体" w:eastAsia="宋体" w:hAnsi="宋体" w:cs="仿宋"/>
                    <w:sz w:val="28"/>
                  </w:rPr>
                </w:rPrChange>
              </w:rPr>
              <w:t>：</w:t>
            </w:r>
            <w:r w:rsidRPr="000D7975">
              <w:rPr>
                <w:rFonts w:ascii="宋体" w:eastAsia="宋体" w:hAnsi="宋体" w:cs="仿宋"/>
                <w:sz w:val="24"/>
                <w:szCs w:val="21"/>
                <w:rPrChange w:id="115" w:author="罗维" w:date="2023-08-07T16:03:00Z">
                  <w:rPr>
                    <w:rFonts w:ascii="宋体" w:eastAsia="宋体" w:hAnsi="宋体" w:cs="仿宋"/>
                    <w:sz w:val="28"/>
                  </w:rPr>
                </w:rPrChange>
              </w:rPr>
              <w:tab/>
            </w:r>
            <w:ins w:id="116" w:author="叶霭雯" w:date="2023-08-08T08:59:00Z">
              <w:r w:rsidR="00343FA1">
                <w:rPr>
                  <w:rFonts w:ascii="宋体" w:eastAsia="宋体" w:hAnsi="宋体" w:cs="仿宋"/>
                  <w:sz w:val="24"/>
                  <w:szCs w:val="21"/>
                </w:rPr>
                <w:t xml:space="preserve"> </w:t>
              </w:r>
            </w:ins>
            <w:ins w:id="117" w:author="叶霭雯" w:date="2023-08-08T09:00:00Z">
              <w:r w:rsidR="00343FA1">
                <w:rPr>
                  <w:rFonts w:ascii="宋体" w:eastAsia="宋体" w:hAnsi="宋体" w:cs="仿宋"/>
                  <w:sz w:val="24"/>
                  <w:szCs w:val="21"/>
                </w:rPr>
                <w:t xml:space="preserve">      </w:t>
              </w:r>
            </w:ins>
            <w:ins w:id="118" w:author="叶霭雯" w:date="2023-08-08T08:59:00Z">
              <w:r w:rsidR="00343FA1">
                <w:rPr>
                  <w:rFonts w:ascii="宋体" w:eastAsia="宋体" w:hAnsi="宋体" w:cs="仿宋"/>
                  <w:sz w:val="24"/>
                  <w:szCs w:val="21"/>
                </w:rPr>
                <w:t xml:space="preserve">     </w:t>
              </w:r>
            </w:ins>
            <w:r w:rsidRPr="000D7975">
              <w:rPr>
                <w:rFonts w:ascii="宋体" w:eastAsia="宋体" w:hAnsi="宋体" w:cs="仿宋"/>
                <w:sz w:val="24"/>
                <w:szCs w:val="21"/>
                <w:rPrChange w:id="119" w:author="罗维" w:date="2023-08-07T16:03:00Z">
                  <w:rPr>
                    <w:rFonts w:ascii="宋体" w:eastAsia="宋体" w:hAnsi="宋体" w:cs="仿宋"/>
                    <w:sz w:val="28"/>
                  </w:rPr>
                </w:rPrChange>
              </w:rPr>
              <w:t>日期：</w:t>
            </w:r>
            <w:r w:rsidRPr="000D7975">
              <w:rPr>
                <w:rFonts w:ascii="宋体" w:eastAsia="宋体" w:hAnsi="宋体" w:cs="仿宋"/>
                <w:sz w:val="24"/>
                <w:szCs w:val="21"/>
                <w:rPrChange w:id="120" w:author="罗维" w:date="2023-08-07T16:03:00Z">
                  <w:rPr>
                    <w:rFonts w:ascii="宋体" w:eastAsia="宋体" w:hAnsi="宋体" w:cs="仿宋"/>
                    <w:sz w:val="28"/>
                  </w:rPr>
                </w:rPrChange>
              </w:rPr>
              <w:tab/>
            </w:r>
            <w:ins w:id="121" w:author="叶霭雯" w:date="2023-08-08T08:59:00Z">
              <w:r w:rsidR="00343FA1">
                <w:rPr>
                  <w:rFonts w:ascii="宋体" w:eastAsia="宋体" w:hAnsi="宋体" w:cs="仿宋"/>
                  <w:sz w:val="24"/>
                  <w:szCs w:val="21"/>
                </w:rPr>
                <w:t xml:space="preserve">  </w:t>
              </w:r>
            </w:ins>
            <w:ins w:id="122" w:author="叶霭雯" w:date="2023-08-08T09:00:00Z">
              <w:r w:rsidR="00343FA1">
                <w:rPr>
                  <w:rFonts w:ascii="宋体" w:eastAsia="宋体" w:hAnsi="宋体" w:cs="仿宋"/>
                  <w:sz w:val="24"/>
                  <w:szCs w:val="21"/>
                </w:rPr>
                <w:t xml:space="preserve">    </w:t>
              </w:r>
            </w:ins>
            <w:ins w:id="123" w:author="叶霭雯" w:date="2023-08-08T08:59:00Z">
              <w:r w:rsidR="00343FA1">
                <w:rPr>
                  <w:rFonts w:ascii="宋体" w:eastAsia="宋体" w:hAnsi="宋体" w:cs="仿宋"/>
                  <w:sz w:val="24"/>
                  <w:szCs w:val="21"/>
                </w:rPr>
                <w:t xml:space="preserve">     </w:t>
              </w:r>
            </w:ins>
            <w:r w:rsidRPr="000D7975">
              <w:rPr>
                <w:rFonts w:ascii="宋体" w:eastAsia="宋体" w:hAnsi="宋体" w:cs="仿宋"/>
                <w:sz w:val="24"/>
                <w:szCs w:val="21"/>
                <w:rPrChange w:id="124" w:author="罗维" w:date="2023-08-07T16:03:00Z">
                  <w:rPr>
                    <w:rFonts w:ascii="宋体" w:eastAsia="宋体" w:hAnsi="宋体" w:cs="仿宋"/>
                    <w:sz w:val="28"/>
                  </w:rPr>
                </w:rPrChange>
              </w:rPr>
              <w:t>单位盖章</w:t>
            </w:r>
          </w:p>
        </w:tc>
      </w:tr>
    </w:tbl>
    <w:p w14:paraId="3DB9385E" w14:textId="77777777" w:rsidR="00D55B8B" w:rsidRPr="006B57FF" w:rsidRDefault="00D55B8B">
      <w:pPr>
        <w:spacing w:after="0"/>
        <w:ind w:left="-1440" w:right="10488"/>
        <w:rPr>
          <w:rFonts w:ascii="宋体" w:eastAsia="宋体" w:hAnsi="宋体"/>
        </w:rPr>
      </w:pPr>
    </w:p>
    <w:tbl>
      <w:tblPr>
        <w:tblStyle w:val="TableGrid"/>
        <w:tblW w:w="9813" w:type="dxa"/>
        <w:tblInd w:w="-255" w:type="dxa"/>
        <w:tblCellMar>
          <w:left w:w="3" w:type="dxa"/>
          <w:bottom w:w="154" w:type="dxa"/>
          <w:right w:w="54" w:type="dxa"/>
        </w:tblCellMar>
        <w:tblLook w:val="04A0" w:firstRow="1" w:lastRow="0" w:firstColumn="1" w:lastColumn="0" w:noHBand="0" w:noVBand="1"/>
      </w:tblPr>
      <w:tblGrid>
        <w:gridCol w:w="816"/>
        <w:gridCol w:w="8997"/>
      </w:tblGrid>
      <w:tr w:rsidR="00D55B8B" w:rsidRPr="006B57FF" w14:paraId="60C81B8A" w14:textId="77777777" w:rsidTr="00506B1B">
        <w:trPr>
          <w:trHeight w:val="7498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B436E8" w14:textId="77777777" w:rsidR="00D55B8B" w:rsidRPr="000D7975" w:rsidRDefault="006A22D2">
            <w:pPr>
              <w:spacing w:after="826"/>
              <w:jc w:val="center"/>
              <w:rPr>
                <w:rFonts w:ascii="宋体" w:eastAsia="宋体" w:hAnsi="宋体"/>
                <w:sz w:val="24"/>
                <w:szCs w:val="21"/>
                <w:rPrChange w:id="125" w:author="罗维" w:date="2023-08-07T16:01:00Z">
                  <w:rPr>
                    <w:rFonts w:ascii="宋体" w:eastAsia="宋体" w:hAnsi="宋体"/>
                    <w:sz w:val="28"/>
                  </w:rPr>
                </w:rPrChange>
              </w:rPr>
              <w:pPrChange w:id="126" w:author="罗维" w:date="2023-08-07T16:02:00Z">
                <w:pPr>
                  <w:spacing w:after="826"/>
                  <w:jc w:val="both"/>
                </w:pPr>
              </w:pPrChange>
            </w:pPr>
            <w:proofErr w:type="gramStart"/>
            <w:r w:rsidRPr="000D7975">
              <w:rPr>
                <w:rFonts w:ascii="宋体" w:eastAsia="宋体" w:hAnsi="宋体" w:cs="仿宋"/>
                <w:sz w:val="24"/>
                <w:szCs w:val="21"/>
                <w:rPrChange w:id="127" w:author="罗维" w:date="2023-08-07T16:01:00Z">
                  <w:rPr>
                    <w:rFonts w:ascii="宋体" w:eastAsia="宋体" w:hAnsi="宋体" w:cs="仿宋"/>
                    <w:sz w:val="28"/>
                  </w:rPr>
                </w:rPrChange>
              </w:rPr>
              <w:t>个</w:t>
            </w:r>
            <w:proofErr w:type="gramEnd"/>
            <w:r w:rsidRPr="000D7975">
              <w:rPr>
                <w:rFonts w:ascii="宋体" w:eastAsia="宋体" w:hAnsi="宋体" w:cs="仿宋"/>
                <w:sz w:val="24"/>
                <w:szCs w:val="21"/>
                <w:rPrChange w:id="128" w:author="罗维" w:date="2023-08-07T16:01:00Z">
                  <w:rPr>
                    <w:rFonts w:ascii="宋体" w:eastAsia="宋体" w:hAnsi="宋体" w:cs="仿宋"/>
                    <w:sz w:val="28"/>
                  </w:rPr>
                </w:rPrChange>
              </w:rPr>
              <w:t xml:space="preserve"> 人</w:t>
            </w:r>
          </w:p>
          <w:p w14:paraId="6DAB2411" w14:textId="77777777" w:rsidR="00D55B8B" w:rsidRPr="000D7975" w:rsidRDefault="006A22D2">
            <w:pPr>
              <w:spacing w:after="0"/>
              <w:jc w:val="center"/>
              <w:rPr>
                <w:rFonts w:ascii="宋体" w:eastAsia="宋体" w:hAnsi="宋体"/>
                <w:sz w:val="24"/>
                <w:szCs w:val="21"/>
                <w:rPrChange w:id="129" w:author="罗维" w:date="2023-08-07T16:01:00Z">
                  <w:rPr>
                    <w:rFonts w:ascii="宋体" w:eastAsia="宋体" w:hAnsi="宋体"/>
                    <w:sz w:val="28"/>
                  </w:rPr>
                </w:rPrChange>
              </w:rPr>
              <w:pPrChange w:id="130" w:author="罗维" w:date="2023-08-07T16:02:00Z">
                <w:pPr>
                  <w:spacing w:after="0"/>
                  <w:jc w:val="both"/>
                </w:pPr>
              </w:pPrChange>
            </w:pPr>
            <w:r w:rsidRPr="000D7975">
              <w:rPr>
                <w:rFonts w:ascii="宋体" w:eastAsia="宋体" w:hAnsi="宋体" w:cs="仿宋"/>
                <w:sz w:val="24"/>
                <w:szCs w:val="21"/>
                <w:rPrChange w:id="131" w:author="罗维" w:date="2023-08-07T16:01:00Z">
                  <w:rPr>
                    <w:rFonts w:ascii="宋体" w:eastAsia="宋体" w:hAnsi="宋体" w:cs="仿宋"/>
                    <w:sz w:val="28"/>
                  </w:rPr>
                </w:rPrChange>
              </w:rPr>
              <w:t>承 诺</w:t>
            </w:r>
          </w:p>
        </w:tc>
        <w:tc>
          <w:tcPr>
            <w:tcW w:w="8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938C72" w14:textId="77777777" w:rsidR="00D55B8B" w:rsidRPr="00A80156" w:rsidRDefault="006A22D2">
            <w:pPr>
              <w:spacing w:after="169"/>
              <w:ind w:left="7"/>
              <w:rPr>
                <w:rFonts w:ascii="宋体" w:eastAsia="宋体" w:hAnsi="宋体"/>
                <w:sz w:val="24"/>
              </w:rPr>
            </w:pPr>
            <w:r w:rsidRPr="00A80156">
              <w:rPr>
                <w:rFonts w:ascii="宋体" w:eastAsia="宋体" w:hAnsi="宋体" w:cs="仿宋"/>
                <w:sz w:val="24"/>
              </w:rPr>
              <w:t>本人承诺：</w:t>
            </w:r>
          </w:p>
          <w:p w14:paraId="0C7FDD64" w14:textId="77777777" w:rsidR="00D55B8B" w:rsidRPr="00A80156" w:rsidRDefault="006A22D2">
            <w:pPr>
              <w:spacing w:after="169"/>
              <w:ind w:left="7"/>
              <w:rPr>
                <w:rFonts w:ascii="宋体" w:eastAsia="宋体" w:hAnsi="宋体"/>
                <w:sz w:val="24"/>
              </w:rPr>
            </w:pPr>
            <w:r w:rsidRPr="00A80156">
              <w:rPr>
                <w:rFonts w:ascii="宋体" w:eastAsia="宋体" w:hAnsi="宋体" w:cs="仿宋"/>
                <w:sz w:val="24"/>
              </w:rPr>
              <w:t>1.以上所填信息属实。</w:t>
            </w:r>
          </w:p>
          <w:p w14:paraId="205CEEFE" w14:textId="77777777" w:rsidR="00D55B8B" w:rsidRPr="00A80156" w:rsidRDefault="006A22D2">
            <w:pPr>
              <w:spacing w:after="0" w:line="355" w:lineRule="auto"/>
              <w:ind w:left="7"/>
              <w:rPr>
                <w:rFonts w:ascii="宋体" w:eastAsia="宋体" w:hAnsi="宋体"/>
                <w:sz w:val="24"/>
              </w:rPr>
            </w:pPr>
            <w:r w:rsidRPr="00A80156">
              <w:rPr>
                <w:rFonts w:ascii="宋体" w:eastAsia="宋体" w:hAnsi="宋体" w:cs="仿宋"/>
                <w:sz w:val="24"/>
              </w:rPr>
              <w:t>2.未因会计审计工作违法、违纪受过注册会计师行业惩戒、行政处罚、刑事处罚。</w:t>
            </w:r>
          </w:p>
          <w:p w14:paraId="28493974" w14:textId="3E82168B" w:rsidR="00D55B8B" w:rsidRPr="00A80156" w:rsidRDefault="006A22D2">
            <w:pPr>
              <w:spacing w:after="624" w:line="355" w:lineRule="auto"/>
              <w:ind w:left="7"/>
              <w:rPr>
                <w:rFonts w:ascii="宋体" w:eastAsia="宋体" w:hAnsi="宋体"/>
                <w:sz w:val="24"/>
              </w:rPr>
            </w:pPr>
            <w:r w:rsidRPr="00A80156">
              <w:rPr>
                <w:rFonts w:ascii="宋体" w:eastAsia="宋体" w:hAnsi="宋体" w:cs="仿宋"/>
                <w:sz w:val="24"/>
              </w:rPr>
              <w:t>3.本人有强烈意愿参加</w:t>
            </w:r>
            <w:del w:id="132" w:author="罗维" w:date="2023-08-07T16:15:00Z">
              <w:r w:rsidRPr="00A80156" w:rsidDel="001B7C13">
                <w:rPr>
                  <w:rFonts w:ascii="宋体" w:eastAsia="宋体" w:hAnsi="宋体" w:cs="仿宋"/>
                  <w:sz w:val="24"/>
                </w:rPr>
                <w:delText>“</w:delText>
              </w:r>
            </w:del>
            <w:r w:rsidR="00F0427B" w:rsidRPr="00A80156">
              <w:rPr>
                <w:rFonts w:ascii="宋体" w:eastAsia="宋体" w:hAnsi="宋体" w:cs="仿宋" w:hint="eastAsia"/>
                <w:sz w:val="24"/>
              </w:rPr>
              <w:t>广州注册会计师协会</w:t>
            </w:r>
            <w:ins w:id="133" w:author="罗维" w:date="2023-08-07T16:15:00Z">
              <w:r w:rsidR="001B7C13">
                <w:rPr>
                  <w:rFonts w:ascii="宋体" w:eastAsia="宋体" w:hAnsi="宋体" w:cs="仿宋" w:hint="eastAsia"/>
                  <w:sz w:val="24"/>
                </w:rPr>
                <w:t>“</w:t>
              </w:r>
            </w:ins>
            <w:r w:rsidR="00F0427B" w:rsidRPr="00A80156">
              <w:rPr>
                <w:rFonts w:ascii="宋体" w:eastAsia="宋体" w:hAnsi="宋体" w:cs="仿宋" w:hint="eastAsia"/>
                <w:sz w:val="24"/>
              </w:rPr>
              <w:t>资本市场</w:t>
            </w:r>
            <w:r w:rsidR="00043C4E">
              <w:rPr>
                <w:rFonts w:ascii="宋体" w:eastAsia="宋体" w:hAnsi="宋体" w:cs="仿宋" w:hint="eastAsia"/>
                <w:sz w:val="24"/>
              </w:rPr>
              <w:t>业务</w:t>
            </w:r>
            <w:r w:rsidR="00F0427B" w:rsidRPr="00A80156">
              <w:rPr>
                <w:rFonts w:ascii="宋体" w:eastAsia="宋体" w:hAnsi="宋体" w:cs="仿宋" w:hint="eastAsia"/>
                <w:sz w:val="24"/>
              </w:rPr>
              <w:t>研修班</w:t>
            </w:r>
            <w:r w:rsidR="00043C4E">
              <w:rPr>
                <w:rFonts w:ascii="宋体" w:eastAsia="宋体" w:hAnsi="宋体" w:cs="仿宋" w:hint="eastAsia"/>
                <w:sz w:val="24"/>
              </w:rPr>
              <w:t>（第二期）</w:t>
            </w:r>
            <w:r w:rsidRPr="00A80156">
              <w:rPr>
                <w:rFonts w:ascii="宋体" w:eastAsia="宋体" w:hAnsi="宋体" w:cs="仿宋"/>
                <w:sz w:val="24"/>
              </w:rPr>
              <w:t>”，参加</w:t>
            </w:r>
            <w:r w:rsidR="00F0427B" w:rsidRPr="00A80156">
              <w:rPr>
                <w:rFonts w:ascii="宋体" w:eastAsia="宋体" w:hAnsi="宋体" w:cs="仿宋" w:hint="eastAsia"/>
                <w:sz w:val="24"/>
              </w:rPr>
              <w:t>研修</w:t>
            </w:r>
            <w:r w:rsidR="00F0427B" w:rsidRPr="00A80156">
              <w:rPr>
                <w:rFonts w:ascii="宋体" w:eastAsia="宋体" w:hAnsi="宋体" w:cs="仿宋"/>
                <w:sz w:val="24"/>
              </w:rPr>
              <w:t>期间</w:t>
            </w:r>
            <w:r w:rsidR="00F0427B" w:rsidRPr="00A80156">
              <w:rPr>
                <w:rFonts w:ascii="宋体" w:eastAsia="宋体" w:hAnsi="宋体" w:cs="仿宋" w:hint="eastAsia"/>
                <w:sz w:val="24"/>
              </w:rPr>
              <w:t>所有课程</w:t>
            </w:r>
            <w:r w:rsidRPr="00A80156">
              <w:rPr>
                <w:rFonts w:ascii="宋体" w:eastAsia="宋体" w:hAnsi="宋体" w:cs="仿宋"/>
                <w:sz w:val="24"/>
              </w:rPr>
              <w:t>，</w:t>
            </w:r>
            <w:r w:rsidR="00043C4E">
              <w:rPr>
                <w:rFonts w:ascii="宋体" w:eastAsia="宋体" w:hAnsi="宋体" w:cs="仿宋" w:hint="eastAsia"/>
                <w:sz w:val="24"/>
              </w:rPr>
              <w:t>并</w:t>
            </w:r>
            <w:r w:rsidRPr="00A80156">
              <w:rPr>
                <w:rFonts w:ascii="宋体" w:eastAsia="宋体" w:hAnsi="宋体" w:cs="仿宋"/>
                <w:sz w:val="24"/>
              </w:rPr>
              <w:t>积极支持和参与行业相关工</w:t>
            </w:r>
            <w:ins w:id="134" w:author="罗维" w:date="2023-08-07T16:07:00Z">
              <w:r w:rsidR="000D7975">
                <w:rPr>
                  <w:rFonts w:ascii="宋体" w:eastAsia="宋体" w:hAnsi="宋体" w:cs="仿宋" w:hint="eastAsia"/>
                  <w:sz w:val="24"/>
                </w:rPr>
                <w:t>作</w:t>
              </w:r>
            </w:ins>
            <w:del w:id="135" w:author="罗维" w:date="2023-08-07T16:07:00Z">
              <w:r w:rsidRPr="00A80156" w:rsidDel="000D7975">
                <w:rPr>
                  <w:rFonts w:ascii="宋体" w:eastAsia="宋体" w:hAnsi="宋体" w:cs="仿宋"/>
                  <w:sz w:val="24"/>
                </w:rPr>
                <w:delText>作</w:delText>
              </w:r>
            </w:del>
            <w:r w:rsidRPr="00A80156">
              <w:rPr>
                <w:rFonts w:ascii="宋体" w:eastAsia="宋体" w:hAnsi="宋体" w:cs="仿宋"/>
                <w:sz w:val="24"/>
              </w:rPr>
              <w:t>。</w:t>
            </w:r>
          </w:p>
          <w:p w14:paraId="1C2DCCF1" w14:textId="0A29B157" w:rsidR="00D55B8B" w:rsidDel="000D7975" w:rsidRDefault="006A22D2">
            <w:pPr>
              <w:spacing w:after="1417"/>
              <w:ind w:right="960" w:firstLineChars="400" w:firstLine="960"/>
              <w:rPr>
                <w:del w:id="136" w:author="罗维" w:date="2023-08-07T16:03:00Z"/>
                <w:rFonts w:ascii="宋体" w:eastAsia="宋体" w:hAnsi="宋体" w:cs="仿宋"/>
                <w:sz w:val="24"/>
                <w:szCs w:val="21"/>
              </w:rPr>
              <w:pPrChange w:id="137" w:author="罗维" w:date="2023-08-07T16:08:00Z">
                <w:pPr>
                  <w:spacing w:after="1417"/>
                  <w:ind w:right="960" w:firstLineChars="2100" w:firstLine="5880"/>
                </w:pPr>
              </w:pPrChange>
            </w:pPr>
            <w:r w:rsidRPr="000D7975">
              <w:rPr>
                <w:rFonts w:ascii="宋体" w:eastAsia="宋体" w:hAnsi="宋体" w:cs="仿宋"/>
                <w:sz w:val="24"/>
                <w:szCs w:val="21"/>
                <w:rPrChange w:id="138" w:author="罗维" w:date="2023-08-07T16:01:00Z">
                  <w:rPr>
                    <w:rFonts w:ascii="宋体" w:eastAsia="宋体" w:hAnsi="宋体" w:cs="仿宋"/>
                    <w:sz w:val="28"/>
                  </w:rPr>
                </w:rPrChange>
              </w:rPr>
              <w:t>本人签字：</w:t>
            </w:r>
            <w:ins w:id="139" w:author="罗维" w:date="2023-08-07T16:08:00Z">
              <w:r w:rsidR="000D7975">
                <w:rPr>
                  <w:rFonts w:ascii="宋体" w:eastAsia="宋体" w:hAnsi="宋体" w:cs="仿宋" w:hint="eastAsia"/>
                  <w:sz w:val="24"/>
                  <w:szCs w:val="21"/>
                </w:rPr>
                <w:t xml:space="preserve"> </w:t>
              </w:r>
              <w:r w:rsidR="000D7975">
                <w:rPr>
                  <w:rFonts w:ascii="宋体" w:eastAsia="宋体" w:hAnsi="宋体" w:cs="仿宋"/>
                  <w:sz w:val="24"/>
                  <w:szCs w:val="21"/>
                </w:rPr>
                <w:t xml:space="preserve">                             </w:t>
              </w:r>
            </w:ins>
          </w:p>
          <w:p w14:paraId="241BFD10" w14:textId="23840D0A" w:rsidR="00D55B8B" w:rsidRPr="00F0427B" w:rsidRDefault="006A22D2">
            <w:pPr>
              <w:spacing w:after="1417"/>
              <w:ind w:right="960" w:firstLineChars="400" w:firstLine="960"/>
              <w:rPr>
                <w:rFonts w:ascii="宋体" w:eastAsia="宋体" w:hAnsi="宋体"/>
                <w:sz w:val="28"/>
              </w:rPr>
              <w:pPrChange w:id="140" w:author="罗维" w:date="2023-08-07T16:08:00Z">
                <w:pPr>
                  <w:spacing w:after="0"/>
                  <w:ind w:left="7"/>
                </w:pPr>
              </w:pPrChange>
            </w:pPr>
            <w:r w:rsidRPr="000D7975">
              <w:rPr>
                <w:rFonts w:ascii="宋体" w:eastAsia="宋体" w:hAnsi="宋体" w:cs="仿宋"/>
                <w:sz w:val="24"/>
                <w:szCs w:val="21"/>
                <w:rPrChange w:id="141" w:author="罗维" w:date="2023-08-07T16:01:00Z">
                  <w:rPr>
                    <w:rFonts w:ascii="宋体" w:eastAsia="宋体" w:hAnsi="宋体" w:cs="仿宋"/>
                    <w:sz w:val="28"/>
                  </w:rPr>
                </w:rPrChange>
              </w:rPr>
              <w:t>日</w:t>
            </w:r>
            <w:ins w:id="142" w:author="罗维" w:date="2023-08-07T16:03:00Z">
              <w:r w:rsidR="000D7975">
                <w:rPr>
                  <w:rFonts w:ascii="宋体" w:eastAsia="宋体" w:hAnsi="宋体" w:cs="仿宋" w:hint="eastAsia"/>
                  <w:sz w:val="24"/>
                  <w:szCs w:val="21"/>
                </w:rPr>
                <w:t xml:space="preserve"> </w:t>
              </w:r>
              <w:r w:rsidR="000D7975">
                <w:rPr>
                  <w:rFonts w:ascii="宋体" w:eastAsia="宋体" w:hAnsi="宋体" w:cs="仿宋"/>
                  <w:sz w:val="24"/>
                  <w:szCs w:val="21"/>
                </w:rPr>
                <w:t xml:space="preserve">  </w:t>
              </w:r>
            </w:ins>
            <w:r w:rsidRPr="000D7975">
              <w:rPr>
                <w:rFonts w:ascii="宋体" w:eastAsia="宋体" w:hAnsi="宋体" w:cs="仿宋"/>
                <w:sz w:val="24"/>
                <w:szCs w:val="21"/>
                <w:rPrChange w:id="143" w:author="罗维" w:date="2023-08-07T16:01:00Z">
                  <w:rPr>
                    <w:rFonts w:ascii="宋体" w:eastAsia="宋体" w:hAnsi="宋体" w:cs="仿宋"/>
                    <w:sz w:val="28"/>
                  </w:rPr>
                </w:rPrChange>
              </w:rPr>
              <w:t>期：</w:t>
            </w:r>
          </w:p>
        </w:tc>
      </w:tr>
      <w:tr w:rsidR="00D55B8B" w:rsidRPr="006B57FF" w14:paraId="3675532E" w14:textId="77777777" w:rsidTr="004357AA">
        <w:trPr>
          <w:trHeight w:val="5375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D556F8" w14:textId="2D38CBF5" w:rsidR="00D55B8B" w:rsidRPr="000D7975" w:rsidRDefault="00F0427B">
            <w:pPr>
              <w:spacing w:after="826"/>
              <w:jc w:val="center"/>
              <w:rPr>
                <w:rFonts w:ascii="宋体" w:eastAsia="宋体" w:hAnsi="宋体"/>
                <w:sz w:val="24"/>
                <w:szCs w:val="24"/>
                <w:rPrChange w:id="144" w:author="罗维" w:date="2023-08-07T16:02:00Z">
                  <w:rPr>
                    <w:rFonts w:ascii="宋体" w:eastAsia="宋体" w:hAnsi="宋体"/>
                    <w:sz w:val="28"/>
                    <w:szCs w:val="28"/>
                  </w:rPr>
                </w:rPrChange>
              </w:rPr>
              <w:pPrChange w:id="145" w:author="罗维" w:date="2023-08-07T16:02:00Z">
                <w:pPr>
                  <w:spacing w:after="826"/>
                  <w:jc w:val="both"/>
                </w:pPr>
              </w:pPrChange>
            </w:pPr>
            <w:r w:rsidRPr="000D7975">
              <w:rPr>
                <w:rFonts w:ascii="宋体" w:eastAsia="宋体" w:hAnsi="宋体" w:hint="eastAsia"/>
                <w:sz w:val="24"/>
                <w:szCs w:val="24"/>
                <w:rPrChange w:id="146" w:author="罗维" w:date="2023-08-07T16:02:00Z">
                  <w:rPr>
                    <w:rFonts w:ascii="宋体" w:eastAsia="宋体" w:hAnsi="宋体" w:hint="eastAsia"/>
                    <w:sz w:val="28"/>
                    <w:szCs w:val="28"/>
                  </w:rPr>
                </w:rPrChange>
              </w:rPr>
              <w:t>广</w:t>
            </w:r>
            <w:ins w:id="147" w:author="罗维" w:date="2023-08-07T16:02:00Z">
              <w:r w:rsidR="000D7975">
                <w:rPr>
                  <w:rFonts w:ascii="宋体" w:eastAsia="宋体" w:hAnsi="宋体" w:hint="eastAsia"/>
                  <w:sz w:val="24"/>
                  <w:szCs w:val="24"/>
                </w:rPr>
                <w:t xml:space="preserve"> </w:t>
              </w:r>
            </w:ins>
            <w:r w:rsidRPr="000D7975">
              <w:rPr>
                <w:rFonts w:ascii="宋体" w:eastAsia="宋体" w:hAnsi="宋体" w:hint="eastAsia"/>
                <w:sz w:val="24"/>
                <w:szCs w:val="24"/>
                <w:rPrChange w:id="148" w:author="罗维" w:date="2023-08-07T16:02:00Z">
                  <w:rPr>
                    <w:rFonts w:ascii="宋体" w:eastAsia="宋体" w:hAnsi="宋体" w:hint="eastAsia"/>
                    <w:sz w:val="28"/>
                    <w:szCs w:val="28"/>
                  </w:rPr>
                </w:rPrChange>
              </w:rPr>
              <w:t>州</w:t>
            </w:r>
            <w:r w:rsidRPr="000D7975">
              <w:rPr>
                <w:rFonts w:ascii="宋体" w:eastAsia="宋体" w:hAnsi="宋体"/>
                <w:sz w:val="24"/>
                <w:szCs w:val="24"/>
                <w:rPrChange w:id="149" w:author="罗维" w:date="2023-08-07T16:02:00Z">
                  <w:rPr>
                    <w:rFonts w:ascii="宋体" w:eastAsia="宋体" w:hAnsi="宋体"/>
                    <w:sz w:val="28"/>
                    <w:szCs w:val="28"/>
                  </w:rPr>
                </w:rPrChange>
              </w:rPr>
              <w:t xml:space="preserve">   </w:t>
            </w:r>
            <w:r w:rsidRPr="000D7975">
              <w:rPr>
                <w:rFonts w:ascii="宋体" w:eastAsia="宋体" w:hAnsi="宋体" w:hint="eastAsia"/>
                <w:sz w:val="24"/>
                <w:szCs w:val="24"/>
                <w:rPrChange w:id="150" w:author="罗维" w:date="2023-08-07T16:02:00Z">
                  <w:rPr>
                    <w:rFonts w:ascii="宋体" w:eastAsia="宋体" w:hAnsi="宋体" w:hint="eastAsia"/>
                    <w:sz w:val="28"/>
                    <w:szCs w:val="28"/>
                  </w:rPr>
                </w:rPrChange>
              </w:rPr>
              <w:t>注</w:t>
            </w:r>
            <w:ins w:id="151" w:author="罗维" w:date="2023-08-07T16:02:00Z">
              <w:r w:rsidR="000D7975">
                <w:rPr>
                  <w:rFonts w:ascii="宋体" w:eastAsia="宋体" w:hAnsi="宋体" w:hint="eastAsia"/>
                  <w:sz w:val="24"/>
                  <w:szCs w:val="24"/>
                </w:rPr>
                <w:t xml:space="preserve"> </w:t>
              </w:r>
            </w:ins>
            <w:r w:rsidRPr="000D7975">
              <w:rPr>
                <w:rFonts w:ascii="宋体" w:eastAsia="宋体" w:hAnsi="宋体" w:hint="eastAsia"/>
                <w:sz w:val="24"/>
                <w:szCs w:val="24"/>
                <w:rPrChange w:id="152" w:author="罗维" w:date="2023-08-07T16:02:00Z">
                  <w:rPr>
                    <w:rFonts w:ascii="宋体" w:eastAsia="宋体" w:hAnsi="宋体" w:hint="eastAsia"/>
                    <w:sz w:val="28"/>
                    <w:szCs w:val="28"/>
                  </w:rPr>
                </w:rPrChange>
              </w:rPr>
              <w:t>协</w:t>
            </w:r>
            <w:r w:rsidRPr="000D7975">
              <w:rPr>
                <w:rFonts w:ascii="宋体" w:eastAsia="宋体" w:hAnsi="宋体"/>
                <w:sz w:val="24"/>
                <w:szCs w:val="24"/>
                <w:rPrChange w:id="153" w:author="罗维" w:date="2023-08-07T16:02:00Z">
                  <w:rPr>
                    <w:rFonts w:ascii="宋体" w:eastAsia="宋体" w:hAnsi="宋体"/>
                    <w:sz w:val="28"/>
                    <w:szCs w:val="28"/>
                  </w:rPr>
                </w:rPrChange>
              </w:rPr>
              <w:t xml:space="preserve">   </w:t>
            </w:r>
            <w:r w:rsidRPr="000D7975">
              <w:rPr>
                <w:rFonts w:ascii="宋体" w:eastAsia="宋体" w:hAnsi="宋体" w:hint="eastAsia"/>
                <w:sz w:val="24"/>
                <w:szCs w:val="24"/>
                <w:rPrChange w:id="154" w:author="罗维" w:date="2023-08-07T16:02:00Z">
                  <w:rPr>
                    <w:rFonts w:ascii="宋体" w:eastAsia="宋体" w:hAnsi="宋体" w:hint="eastAsia"/>
                    <w:sz w:val="28"/>
                    <w:szCs w:val="28"/>
                  </w:rPr>
                </w:rPrChange>
              </w:rPr>
              <w:t>审</w:t>
            </w:r>
            <w:ins w:id="155" w:author="罗维" w:date="2023-08-07T16:02:00Z">
              <w:r w:rsidR="000D7975">
                <w:rPr>
                  <w:rFonts w:ascii="宋体" w:eastAsia="宋体" w:hAnsi="宋体" w:hint="eastAsia"/>
                  <w:sz w:val="24"/>
                  <w:szCs w:val="24"/>
                </w:rPr>
                <w:t xml:space="preserve"> </w:t>
              </w:r>
            </w:ins>
            <w:r w:rsidRPr="000D7975">
              <w:rPr>
                <w:rFonts w:ascii="宋体" w:eastAsia="宋体" w:hAnsi="宋体" w:hint="eastAsia"/>
                <w:sz w:val="24"/>
                <w:szCs w:val="24"/>
                <w:rPrChange w:id="156" w:author="罗维" w:date="2023-08-07T16:02:00Z">
                  <w:rPr>
                    <w:rFonts w:ascii="宋体" w:eastAsia="宋体" w:hAnsi="宋体" w:hint="eastAsia"/>
                    <w:sz w:val="28"/>
                    <w:szCs w:val="28"/>
                  </w:rPr>
                </w:rPrChange>
              </w:rPr>
              <w:t>核</w:t>
            </w:r>
            <w:r w:rsidRPr="000D7975">
              <w:rPr>
                <w:rFonts w:ascii="宋体" w:eastAsia="宋体" w:hAnsi="宋体"/>
                <w:sz w:val="24"/>
                <w:szCs w:val="24"/>
                <w:rPrChange w:id="157" w:author="罗维" w:date="2023-08-07T16:02:00Z">
                  <w:rPr>
                    <w:rFonts w:ascii="宋体" w:eastAsia="宋体" w:hAnsi="宋体"/>
                    <w:sz w:val="28"/>
                    <w:szCs w:val="28"/>
                  </w:rPr>
                </w:rPrChange>
              </w:rPr>
              <w:t xml:space="preserve">   </w:t>
            </w:r>
            <w:r w:rsidRPr="000D7975">
              <w:rPr>
                <w:rFonts w:ascii="宋体" w:eastAsia="宋体" w:hAnsi="宋体" w:hint="eastAsia"/>
                <w:sz w:val="24"/>
                <w:szCs w:val="24"/>
                <w:rPrChange w:id="158" w:author="罗维" w:date="2023-08-07T16:02:00Z">
                  <w:rPr>
                    <w:rFonts w:ascii="宋体" w:eastAsia="宋体" w:hAnsi="宋体" w:hint="eastAsia"/>
                    <w:sz w:val="28"/>
                    <w:szCs w:val="28"/>
                  </w:rPr>
                </w:rPrChange>
              </w:rPr>
              <w:t>意</w:t>
            </w:r>
            <w:r w:rsidRPr="000D7975">
              <w:rPr>
                <w:rFonts w:ascii="宋体" w:eastAsia="宋体" w:hAnsi="宋体"/>
                <w:sz w:val="24"/>
                <w:szCs w:val="24"/>
                <w:rPrChange w:id="159" w:author="罗维" w:date="2023-08-07T16:02:00Z">
                  <w:rPr>
                    <w:rFonts w:ascii="宋体" w:eastAsia="宋体" w:hAnsi="宋体"/>
                    <w:sz w:val="28"/>
                    <w:szCs w:val="28"/>
                  </w:rPr>
                </w:rPrChange>
              </w:rPr>
              <w:t xml:space="preserve"> </w:t>
            </w:r>
            <w:r w:rsidRPr="000D7975">
              <w:rPr>
                <w:rFonts w:ascii="宋体" w:eastAsia="宋体" w:hAnsi="宋体" w:hint="eastAsia"/>
                <w:sz w:val="24"/>
                <w:szCs w:val="24"/>
                <w:rPrChange w:id="160" w:author="罗维" w:date="2023-08-07T16:02:00Z">
                  <w:rPr>
                    <w:rFonts w:ascii="宋体" w:eastAsia="宋体" w:hAnsi="宋体" w:hint="eastAsia"/>
                    <w:sz w:val="28"/>
                    <w:szCs w:val="28"/>
                  </w:rPr>
                </w:rPrChange>
              </w:rPr>
              <w:t>见</w:t>
            </w:r>
          </w:p>
        </w:tc>
        <w:tc>
          <w:tcPr>
            <w:tcW w:w="8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766021" w14:textId="77777777" w:rsidR="00224FEA" w:rsidRDefault="00224FEA" w:rsidP="00224FEA">
            <w:pPr>
              <w:wordWrap w:val="0"/>
              <w:spacing w:after="0"/>
              <w:jc w:val="righ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 xml:space="preserve"> </w:t>
            </w:r>
            <w:r w:rsidRPr="00224FEA">
              <w:rPr>
                <w:rFonts w:ascii="宋体" w:eastAsia="宋体" w:hAnsi="宋体"/>
                <w:sz w:val="28"/>
                <w:szCs w:val="28"/>
              </w:rPr>
              <w:t xml:space="preserve"> </w:t>
            </w:r>
          </w:p>
          <w:p w14:paraId="2E52AB87" w14:textId="77777777" w:rsidR="00224FEA" w:rsidRDefault="00224FEA" w:rsidP="00224FEA">
            <w:pPr>
              <w:spacing w:after="0"/>
              <w:jc w:val="right"/>
              <w:rPr>
                <w:rFonts w:ascii="宋体" w:eastAsia="宋体" w:hAnsi="宋体"/>
                <w:sz w:val="28"/>
                <w:szCs w:val="28"/>
              </w:rPr>
            </w:pPr>
          </w:p>
          <w:p w14:paraId="348B3635" w14:textId="77777777" w:rsidR="00224FEA" w:rsidRDefault="00224FEA" w:rsidP="00224FEA">
            <w:pPr>
              <w:spacing w:after="0"/>
              <w:jc w:val="right"/>
              <w:rPr>
                <w:rFonts w:ascii="宋体" w:eastAsia="宋体" w:hAnsi="宋体"/>
                <w:sz w:val="28"/>
                <w:szCs w:val="28"/>
              </w:rPr>
            </w:pPr>
          </w:p>
          <w:p w14:paraId="5BAB52C3" w14:textId="77777777" w:rsidR="00224FEA" w:rsidRDefault="00224FEA" w:rsidP="00224FEA">
            <w:pPr>
              <w:spacing w:after="0"/>
              <w:jc w:val="right"/>
              <w:rPr>
                <w:rFonts w:ascii="宋体" w:eastAsia="宋体" w:hAnsi="宋体"/>
                <w:sz w:val="28"/>
                <w:szCs w:val="28"/>
              </w:rPr>
            </w:pPr>
          </w:p>
          <w:p w14:paraId="5692F5EE" w14:textId="77777777" w:rsidR="00224FEA" w:rsidRDefault="00224FEA" w:rsidP="00224FEA">
            <w:pPr>
              <w:spacing w:after="0"/>
              <w:jc w:val="right"/>
              <w:rPr>
                <w:rFonts w:ascii="宋体" w:eastAsia="宋体" w:hAnsi="宋体"/>
                <w:sz w:val="28"/>
                <w:szCs w:val="28"/>
              </w:rPr>
            </w:pPr>
          </w:p>
          <w:p w14:paraId="5EF1854C" w14:textId="77777777" w:rsidR="00224FEA" w:rsidRDefault="00224FEA" w:rsidP="00224FEA">
            <w:pPr>
              <w:spacing w:after="0"/>
              <w:jc w:val="right"/>
              <w:rPr>
                <w:rFonts w:ascii="宋体" w:eastAsia="宋体" w:hAnsi="宋体"/>
                <w:sz w:val="28"/>
                <w:szCs w:val="28"/>
              </w:rPr>
            </w:pPr>
          </w:p>
          <w:p w14:paraId="7293ACA4" w14:textId="77777777" w:rsidR="00224FEA" w:rsidRDefault="00224FEA" w:rsidP="00224FEA">
            <w:pPr>
              <w:spacing w:after="0"/>
              <w:jc w:val="right"/>
              <w:rPr>
                <w:rFonts w:ascii="宋体" w:eastAsia="宋体" w:hAnsi="宋体"/>
                <w:sz w:val="28"/>
                <w:szCs w:val="28"/>
              </w:rPr>
            </w:pPr>
          </w:p>
          <w:p w14:paraId="26530F55" w14:textId="77777777" w:rsidR="00224FEA" w:rsidRDefault="00224FEA" w:rsidP="00224FEA">
            <w:pPr>
              <w:spacing w:after="0"/>
              <w:jc w:val="right"/>
              <w:rPr>
                <w:rFonts w:ascii="宋体" w:eastAsia="宋体" w:hAnsi="宋体"/>
                <w:sz w:val="28"/>
                <w:szCs w:val="28"/>
              </w:rPr>
            </w:pPr>
          </w:p>
          <w:p w14:paraId="5B7FFE2D" w14:textId="77777777" w:rsidR="00224FEA" w:rsidRPr="000D7975" w:rsidRDefault="00224FEA">
            <w:pPr>
              <w:spacing w:after="0"/>
              <w:ind w:right="1120" w:firstLineChars="2300" w:firstLine="5520"/>
              <w:rPr>
                <w:rFonts w:ascii="宋体" w:eastAsia="宋体" w:hAnsi="宋体"/>
                <w:sz w:val="24"/>
                <w:szCs w:val="24"/>
                <w:rPrChange w:id="161" w:author="罗维" w:date="2023-08-07T16:02:00Z">
                  <w:rPr>
                    <w:rFonts w:ascii="宋体" w:eastAsia="宋体" w:hAnsi="宋体"/>
                    <w:sz w:val="28"/>
                    <w:szCs w:val="28"/>
                  </w:rPr>
                </w:rPrChange>
              </w:rPr>
              <w:pPrChange w:id="162" w:author="罗维" w:date="2023-08-07T16:05:00Z">
                <w:pPr>
                  <w:spacing w:after="0"/>
                  <w:ind w:right="1120" w:firstLineChars="2000" w:firstLine="5600"/>
                </w:pPr>
              </w:pPrChange>
            </w:pPr>
            <w:r w:rsidRPr="000D7975">
              <w:rPr>
                <w:rFonts w:ascii="宋体" w:eastAsia="宋体" w:hAnsi="宋体" w:hint="eastAsia"/>
                <w:sz w:val="24"/>
                <w:szCs w:val="24"/>
                <w:rPrChange w:id="163" w:author="罗维" w:date="2023-08-07T16:02:00Z">
                  <w:rPr>
                    <w:rFonts w:ascii="宋体" w:eastAsia="宋体" w:hAnsi="宋体" w:hint="eastAsia"/>
                    <w:sz w:val="28"/>
                    <w:szCs w:val="28"/>
                  </w:rPr>
                </w:rPrChange>
              </w:rPr>
              <w:t>（盖</w:t>
            </w:r>
            <w:r w:rsidRPr="000D7975">
              <w:rPr>
                <w:rFonts w:ascii="宋体" w:eastAsia="宋体" w:hAnsi="宋体"/>
                <w:sz w:val="24"/>
                <w:szCs w:val="24"/>
                <w:rPrChange w:id="164" w:author="罗维" w:date="2023-08-07T16:02:00Z">
                  <w:rPr>
                    <w:rFonts w:ascii="宋体" w:eastAsia="宋体" w:hAnsi="宋体"/>
                    <w:sz w:val="28"/>
                    <w:szCs w:val="28"/>
                  </w:rPr>
                </w:rPrChange>
              </w:rPr>
              <w:t xml:space="preserve"> 章） </w:t>
            </w:r>
          </w:p>
          <w:p w14:paraId="565B6EDD" w14:textId="77777777" w:rsidR="000D7975" w:rsidRDefault="000D7975" w:rsidP="002C7B96">
            <w:pPr>
              <w:wordWrap w:val="0"/>
              <w:spacing w:after="0"/>
              <w:ind w:right="1120"/>
              <w:jc w:val="right"/>
              <w:rPr>
                <w:ins w:id="165" w:author="罗维" w:date="2023-08-07T16:06:00Z"/>
                <w:rFonts w:ascii="宋体" w:eastAsia="宋体" w:hAnsi="宋体"/>
                <w:sz w:val="24"/>
                <w:szCs w:val="24"/>
              </w:rPr>
            </w:pPr>
          </w:p>
          <w:p w14:paraId="5846FD6E" w14:textId="0642B3EB" w:rsidR="00224FEA" w:rsidRPr="006B57FF" w:rsidRDefault="000D7975">
            <w:pPr>
              <w:spacing w:after="0"/>
              <w:ind w:right="2080"/>
              <w:jc w:val="center"/>
              <w:rPr>
                <w:rFonts w:ascii="宋体" w:eastAsia="宋体" w:hAnsi="宋体"/>
              </w:rPr>
              <w:pPrChange w:id="166" w:author="罗维" w:date="2023-08-07T16:06:00Z">
                <w:pPr>
                  <w:wordWrap w:val="0"/>
                  <w:spacing w:after="0"/>
                  <w:ind w:right="1120"/>
                  <w:jc w:val="right"/>
                </w:pPr>
              </w:pPrChange>
            </w:pPr>
            <w:ins w:id="167" w:author="罗维" w:date="2023-08-07T16:06:00Z">
              <w:r>
                <w:rPr>
                  <w:rFonts w:ascii="宋体" w:eastAsia="宋体" w:hAnsi="宋体" w:hint="eastAsia"/>
                  <w:sz w:val="24"/>
                  <w:szCs w:val="24"/>
                </w:rPr>
                <w:t xml:space="preserve"> </w:t>
              </w:r>
              <w:r>
                <w:rPr>
                  <w:rFonts w:ascii="宋体" w:eastAsia="宋体" w:hAnsi="宋体"/>
                  <w:sz w:val="24"/>
                  <w:szCs w:val="24"/>
                </w:rPr>
                <w:t xml:space="preserve">                                             </w:t>
              </w:r>
            </w:ins>
            <w:r w:rsidR="00224FEA" w:rsidRPr="000D7975">
              <w:rPr>
                <w:rFonts w:ascii="宋体" w:eastAsia="宋体" w:hAnsi="宋体" w:hint="eastAsia"/>
                <w:sz w:val="24"/>
                <w:szCs w:val="24"/>
                <w:rPrChange w:id="168" w:author="罗维" w:date="2023-08-07T16:02:00Z">
                  <w:rPr>
                    <w:rFonts w:ascii="宋体" w:eastAsia="宋体" w:hAnsi="宋体" w:hint="eastAsia"/>
                    <w:sz w:val="28"/>
                    <w:szCs w:val="28"/>
                  </w:rPr>
                </w:rPrChange>
              </w:rPr>
              <w:t>日</w:t>
            </w:r>
            <w:r w:rsidR="00950849" w:rsidRPr="000D7975">
              <w:rPr>
                <w:rFonts w:ascii="宋体" w:eastAsia="宋体" w:hAnsi="宋体"/>
                <w:sz w:val="24"/>
                <w:szCs w:val="24"/>
                <w:rPrChange w:id="169" w:author="罗维" w:date="2023-08-07T16:02:00Z">
                  <w:rPr>
                    <w:rFonts w:ascii="宋体" w:eastAsia="宋体" w:hAnsi="宋体"/>
                    <w:sz w:val="28"/>
                    <w:szCs w:val="28"/>
                  </w:rPr>
                </w:rPrChange>
              </w:rPr>
              <w:t xml:space="preserve">  </w:t>
            </w:r>
            <w:r w:rsidR="00224FEA" w:rsidRPr="000D7975">
              <w:rPr>
                <w:rFonts w:ascii="宋体" w:eastAsia="宋体" w:hAnsi="宋体" w:hint="eastAsia"/>
                <w:sz w:val="24"/>
                <w:szCs w:val="24"/>
                <w:rPrChange w:id="170" w:author="罗维" w:date="2023-08-07T16:02:00Z">
                  <w:rPr>
                    <w:rFonts w:ascii="宋体" w:eastAsia="宋体" w:hAnsi="宋体" w:hint="eastAsia"/>
                    <w:sz w:val="28"/>
                    <w:szCs w:val="28"/>
                  </w:rPr>
                </w:rPrChange>
              </w:rPr>
              <w:t>期：</w:t>
            </w:r>
            <w:r w:rsidR="00224FEA" w:rsidRPr="000D7975">
              <w:rPr>
                <w:rFonts w:ascii="宋体" w:eastAsia="宋体" w:hAnsi="宋体"/>
                <w:sz w:val="21"/>
                <w:szCs w:val="21"/>
                <w:rPrChange w:id="171" w:author="罗维" w:date="2023-08-07T16:02:00Z">
                  <w:rPr>
                    <w:rFonts w:ascii="宋体" w:eastAsia="宋体" w:hAnsi="宋体"/>
                  </w:rPr>
                </w:rPrChange>
              </w:rPr>
              <w:t xml:space="preserve">            </w:t>
            </w:r>
          </w:p>
        </w:tc>
      </w:tr>
    </w:tbl>
    <w:p w14:paraId="4E04ECF8" w14:textId="77777777" w:rsidR="006A22D2" w:rsidRDefault="006A22D2"/>
    <w:sectPr w:rsidR="006A22D2">
      <w:footerReference w:type="even" r:id="rId7"/>
      <w:footerReference w:type="default" r:id="rId8"/>
      <w:footerReference w:type="first" r:id="rId9"/>
      <w:pgSz w:w="11928" w:h="16824"/>
      <w:pgMar w:top="1440" w:right="1440" w:bottom="1440" w:left="1440" w:header="720" w:footer="918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93AF7" w14:textId="77777777" w:rsidR="00A77DD8" w:rsidRDefault="00A77DD8">
      <w:pPr>
        <w:spacing w:after="0" w:line="240" w:lineRule="auto"/>
      </w:pPr>
      <w:r>
        <w:separator/>
      </w:r>
    </w:p>
  </w:endnote>
  <w:endnote w:type="continuationSeparator" w:id="0">
    <w:p w14:paraId="01C03517" w14:textId="77777777" w:rsidR="00A77DD8" w:rsidRDefault="00A77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8BB8A" w14:textId="77777777" w:rsidR="00D55B8B" w:rsidRDefault="006A22D2">
    <w:pPr>
      <w:spacing w:after="0"/>
      <w:ind w:right="126"/>
      <w:jc w:val="right"/>
    </w:pPr>
    <w:r>
      <w:rPr>
        <w:rFonts w:ascii="等线" w:eastAsia="等线" w:hAnsi="等线" w:cs="等线"/>
        <w:sz w:val="18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等线" w:eastAsia="等线" w:hAnsi="等线" w:cs="等线"/>
        <w:sz w:val="18"/>
      </w:rPr>
      <w:t>10</w:t>
    </w:r>
    <w:r>
      <w:rPr>
        <w:rFonts w:ascii="等线" w:eastAsia="等线" w:hAnsi="等线" w:cs="等线"/>
        <w:sz w:val="18"/>
      </w:rPr>
      <w:fldChar w:fldCharType="end"/>
    </w:r>
    <w:r>
      <w:rPr>
        <w:rFonts w:ascii="等线" w:eastAsia="等线" w:hAnsi="等线" w:cs="等线"/>
        <w:sz w:val="18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F34E4" w14:textId="11CD0584" w:rsidR="00D55B8B" w:rsidRDefault="006A22D2">
    <w:pPr>
      <w:spacing w:after="0"/>
      <w:ind w:right="126"/>
      <w:jc w:val="right"/>
    </w:pPr>
    <w:r>
      <w:rPr>
        <w:rFonts w:ascii="等线" w:eastAsia="等线" w:hAnsi="等线" w:cs="等线"/>
        <w:sz w:val="18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E94AC2" w:rsidRPr="00E94AC2">
      <w:rPr>
        <w:rFonts w:ascii="等线" w:eastAsia="等线" w:hAnsi="等线" w:cs="等线"/>
        <w:noProof/>
        <w:sz w:val="18"/>
      </w:rPr>
      <w:t>12</w:t>
    </w:r>
    <w:r>
      <w:rPr>
        <w:rFonts w:ascii="等线" w:eastAsia="等线" w:hAnsi="等线" w:cs="等线"/>
        <w:sz w:val="18"/>
      </w:rPr>
      <w:fldChar w:fldCharType="end"/>
    </w:r>
    <w:r>
      <w:rPr>
        <w:rFonts w:ascii="等线" w:eastAsia="等线" w:hAnsi="等线" w:cs="等线"/>
        <w:sz w:val="18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843BD" w14:textId="77777777" w:rsidR="00D55B8B" w:rsidRDefault="006A22D2">
    <w:pPr>
      <w:spacing w:after="0"/>
      <w:ind w:right="126"/>
      <w:jc w:val="right"/>
    </w:pPr>
    <w:r>
      <w:rPr>
        <w:rFonts w:ascii="等线" w:eastAsia="等线" w:hAnsi="等线" w:cs="等线"/>
        <w:sz w:val="18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等线" w:eastAsia="等线" w:hAnsi="等线" w:cs="等线"/>
        <w:sz w:val="18"/>
      </w:rPr>
      <w:t>10</w:t>
    </w:r>
    <w:r>
      <w:rPr>
        <w:rFonts w:ascii="等线" w:eastAsia="等线" w:hAnsi="等线" w:cs="等线"/>
        <w:sz w:val="18"/>
      </w:rPr>
      <w:fldChar w:fldCharType="end"/>
    </w:r>
    <w:r>
      <w:rPr>
        <w:rFonts w:ascii="等线" w:eastAsia="等线" w:hAnsi="等线" w:cs="等线"/>
        <w:sz w:val="18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87ACE" w14:textId="77777777" w:rsidR="00A77DD8" w:rsidRDefault="00A77DD8">
      <w:pPr>
        <w:spacing w:after="0" w:line="240" w:lineRule="auto"/>
      </w:pPr>
      <w:r>
        <w:separator/>
      </w:r>
    </w:p>
  </w:footnote>
  <w:footnote w:type="continuationSeparator" w:id="0">
    <w:p w14:paraId="6248F3A8" w14:textId="77777777" w:rsidR="00A77DD8" w:rsidRDefault="00A77DD8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罗维">
    <w15:presenceInfo w15:providerId="None" w15:userId="罗维"/>
  </w15:person>
  <w15:person w15:author="叶霭雯">
    <w15:presenceInfo w15:providerId="None" w15:userId="叶霭雯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trackRevisions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B8B"/>
    <w:rsid w:val="00043C4E"/>
    <w:rsid w:val="000D7975"/>
    <w:rsid w:val="001A645F"/>
    <w:rsid w:val="001B7C13"/>
    <w:rsid w:val="001F084A"/>
    <w:rsid w:val="00224FEA"/>
    <w:rsid w:val="002C7B96"/>
    <w:rsid w:val="002D676D"/>
    <w:rsid w:val="002F3E3D"/>
    <w:rsid w:val="00343FA1"/>
    <w:rsid w:val="00353B32"/>
    <w:rsid w:val="003B6DD1"/>
    <w:rsid w:val="004357AA"/>
    <w:rsid w:val="0044156A"/>
    <w:rsid w:val="004844B2"/>
    <w:rsid w:val="004E01CC"/>
    <w:rsid w:val="00506B1B"/>
    <w:rsid w:val="005838B0"/>
    <w:rsid w:val="005B2189"/>
    <w:rsid w:val="005B6EC1"/>
    <w:rsid w:val="005F0018"/>
    <w:rsid w:val="006A22D2"/>
    <w:rsid w:val="006B57FF"/>
    <w:rsid w:val="00711B70"/>
    <w:rsid w:val="007A1E1E"/>
    <w:rsid w:val="00950849"/>
    <w:rsid w:val="009B46DB"/>
    <w:rsid w:val="00A63C87"/>
    <w:rsid w:val="00A65D5F"/>
    <w:rsid w:val="00A77DD8"/>
    <w:rsid w:val="00A80156"/>
    <w:rsid w:val="00AC71D1"/>
    <w:rsid w:val="00B67FAE"/>
    <w:rsid w:val="00C13726"/>
    <w:rsid w:val="00CA5341"/>
    <w:rsid w:val="00CB4712"/>
    <w:rsid w:val="00D32420"/>
    <w:rsid w:val="00D44770"/>
    <w:rsid w:val="00D55B8B"/>
    <w:rsid w:val="00DB21E3"/>
    <w:rsid w:val="00DE2108"/>
    <w:rsid w:val="00E1486D"/>
    <w:rsid w:val="00E5514C"/>
    <w:rsid w:val="00E94AC2"/>
    <w:rsid w:val="00F0427B"/>
    <w:rsid w:val="00F20CE8"/>
    <w:rsid w:val="00FA2533"/>
    <w:rsid w:val="00FF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102E35"/>
  <w15:docId w15:val="{6A93B53A-A21F-4CDB-852A-EEFF3AE4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6B57FF"/>
    <w:rPr>
      <w:rFonts w:ascii="Calibri" w:eastAsia="Calibri" w:hAnsi="Calibri" w:cs="Calibri"/>
      <w:color w:val="000000"/>
      <w:sz w:val="22"/>
    </w:rPr>
  </w:style>
  <w:style w:type="paragraph" w:styleId="a4">
    <w:name w:val="header"/>
    <w:basedOn w:val="a"/>
    <w:link w:val="a5"/>
    <w:uiPriority w:val="99"/>
    <w:unhideWhenUsed/>
    <w:rsid w:val="003B6D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B6DD1"/>
    <w:rPr>
      <w:rFonts w:ascii="Calibri" w:eastAsia="Calibri" w:hAnsi="Calibri" w:cs="Calibri"/>
      <w:color w:val="000000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67FA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67FAE"/>
    <w:rPr>
      <w:rFonts w:ascii="Calibri" w:eastAsia="Calibri" w:hAnsi="Calibri" w:cs="Calibri"/>
      <w:color w:val="000000"/>
      <w:sz w:val="18"/>
      <w:szCs w:val="18"/>
    </w:rPr>
  </w:style>
  <w:style w:type="paragraph" w:styleId="a8">
    <w:name w:val="Revision"/>
    <w:hidden/>
    <w:uiPriority w:val="99"/>
    <w:semiHidden/>
    <w:rsid w:val="000D7975"/>
    <w:rPr>
      <w:rFonts w:ascii="Calibri" w:eastAsia="Calibri" w:hAnsi="Calibri" w:cs="Calibri"/>
      <w:color w:val="000000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4E01CC"/>
    <w:pPr>
      <w:spacing w:after="0" w:line="240" w:lineRule="auto"/>
    </w:pPr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E01CC"/>
    <w:rPr>
      <w:rFonts w:ascii="Calibri" w:eastAsia="Calibri" w:hAnsi="Calibri" w:cs="Calibr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叶霭雯</dc:creator>
  <cp:keywords/>
  <cp:lastModifiedBy>叶霭雯</cp:lastModifiedBy>
  <cp:revision>37</cp:revision>
  <dcterms:created xsi:type="dcterms:W3CDTF">2022-07-27T06:44:00Z</dcterms:created>
  <dcterms:modified xsi:type="dcterms:W3CDTF">2023-08-08T01:01:00Z</dcterms:modified>
</cp:coreProperties>
</file>