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17660" w14:textId="77777777" w:rsidR="008A7C56" w:rsidRPr="008A7C56" w:rsidRDefault="000525EC" w:rsidP="000525EC">
      <w:pPr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0E740D3" wp14:editId="32AEA71C">
            <wp:simplePos x="0" y="0"/>
            <wp:positionH relativeFrom="column">
              <wp:posOffset>-605790</wp:posOffset>
            </wp:positionH>
            <wp:positionV relativeFrom="paragraph">
              <wp:posOffset>-397510</wp:posOffset>
            </wp:positionV>
            <wp:extent cx="1101386" cy="70485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协会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386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sz w:val="32"/>
          <w:szCs w:val="32"/>
        </w:rPr>
        <w:t xml:space="preserve"> </w:t>
      </w:r>
      <w:r w:rsidR="008B32EC">
        <w:rPr>
          <w:rFonts w:ascii="黑体" w:eastAsia="黑体" w:hAnsi="黑体"/>
          <w:b/>
          <w:sz w:val="32"/>
          <w:szCs w:val="32"/>
        </w:rPr>
        <w:t xml:space="preserve">   </w:t>
      </w:r>
      <w:ins w:id="0" w:author="罗维" w:date="2020-09-17T20:28:00Z">
        <w:r w:rsidR="005D2279">
          <w:rPr>
            <w:rFonts w:ascii="黑体" w:eastAsia="黑体" w:hAnsi="黑体"/>
            <w:b/>
            <w:sz w:val="32"/>
            <w:szCs w:val="32"/>
          </w:rPr>
          <w:t xml:space="preserve">           </w:t>
        </w:r>
      </w:ins>
      <w:r w:rsidR="003908A9" w:rsidRPr="008A7C56">
        <w:rPr>
          <w:rFonts w:ascii="黑体" w:eastAsia="黑体" w:hAnsi="黑体" w:hint="eastAsia"/>
          <w:b/>
          <w:sz w:val="32"/>
          <w:szCs w:val="32"/>
        </w:rPr>
        <w:t>注册会计师全国统一考试广州考区</w:t>
      </w:r>
    </w:p>
    <w:p w14:paraId="0836ECB6" w14:textId="77777777" w:rsidR="003908A9" w:rsidRPr="002C1548" w:rsidRDefault="003908A9" w:rsidP="002C1548">
      <w:pPr>
        <w:jc w:val="center"/>
        <w:rPr>
          <w:rFonts w:ascii="黑体" w:eastAsia="黑体" w:hAnsi="黑体"/>
          <w:b/>
          <w:sz w:val="32"/>
          <w:szCs w:val="32"/>
        </w:rPr>
      </w:pPr>
      <w:proofErr w:type="gramStart"/>
      <w:r w:rsidRPr="008A7C56">
        <w:rPr>
          <w:rFonts w:ascii="黑体" w:eastAsia="黑体" w:hAnsi="黑体" w:hint="eastAsia"/>
          <w:b/>
          <w:sz w:val="32"/>
          <w:szCs w:val="32"/>
        </w:rPr>
        <w:t>巡</w:t>
      </w:r>
      <w:proofErr w:type="gramEnd"/>
      <w:r w:rsidRPr="008A7C56">
        <w:rPr>
          <w:rFonts w:ascii="黑体" w:eastAsia="黑体" w:hAnsi="黑体" w:hint="eastAsia"/>
          <w:b/>
          <w:sz w:val="32"/>
          <w:szCs w:val="32"/>
        </w:rPr>
        <w:t>考</w:t>
      </w:r>
      <w:r w:rsidR="00DC4A01">
        <w:rPr>
          <w:rFonts w:ascii="黑体" w:eastAsia="黑体" w:hAnsi="黑体" w:hint="eastAsia"/>
          <w:b/>
          <w:sz w:val="32"/>
          <w:szCs w:val="32"/>
        </w:rPr>
        <w:t>工作确认</w:t>
      </w:r>
      <w:r w:rsidR="002C1548" w:rsidRPr="002C1548">
        <w:rPr>
          <w:rFonts w:ascii="黑体" w:eastAsia="黑体" w:hAnsi="黑体" w:hint="eastAsia"/>
          <w:b/>
          <w:sz w:val="32"/>
          <w:szCs w:val="32"/>
        </w:rPr>
        <w:t>书</w:t>
      </w:r>
    </w:p>
    <w:p w14:paraId="3E23BF8F" w14:textId="77777777" w:rsidR="002C1548" w:rsidRPr="000525EC" w:rsidRDefault="002C1548" w:rsidP="002C1548">
      <w:pPr>
        <w:spacing w:line="360" w:lineRule="auto"/>
        <w:ind w:firstLineChars="200" w:firstLine="400"/>
        <w:rPr>
          <w:rFonts w:ascii="仿宋" w:eastAsia="仿宋" w:hAnsi="仿宋"/>
          <w:sz w:val="20"/>
          <w:szCs w:val="28"/>
        </w:rPr>
      </w:pPr>
    </w:p>
    <w:p w14:paraId="7C78A8B0" w14:textId="77777777" w:rsidR="002C1548" w:rsidRPr="002C1548" w:rsidRDefault="00DC4A01" w:rsidP="002C154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DC4A01">
        <w:rPr>
          <w:rFonts w:ascii="仿宋" w:eastAsia="仿宋" w:hAnsi="仿宋" w:hint="eastAsia"/>
          <w:sz w:val="28"/>
          <w:szCs w:val="28"/>
        </w:rPr>
        <w:t>本人</w:t>
      </w:r>
      <w:r w:rsidRPr="00DC4A01">
        <w:rPr>
          <w:rFonts w:ascii="仿宋" w:eastAsia="仿宋" w:hAnsi="仿宋"/>
          <w:sz w:val="28"/>
          <w:szCs w:val="28"/>
        </w:rPr>
        <w:t>___________（身份证号：______________________）申请参与</w:t>
      </w:r>
      <w:del w:id="1" w:author="叶霭雯" w:date="2021-06-15T13:02:00Z">
        <w:r w:rsidRPr="00DC4A01" w:rsidDel="00E11C64">
          <w:rPr>
            <w:rFonts w:ascii="仿宋" w:eastAsia="仿宋" w:hAnsi="仿宋"/>
            <w:sz w:val="28"/>
            <w:szCs w:val="28"/>
          </w:rPr>
          <w:delText>2020</w:delText>
        </w:r>
      </w:del>
      <w:ins w:id="2" w:author="叶霭雯" w:date="2021-06-15T13:02:00Z">
        <w:r w:rsidR="00E11C64" w:rsidRPr="00DC4A01">
          <w:rPr>
            <w:rFonts w:ascii="仿宋" w:eastAsia="仿宋" w:hAnsi="仿宋"/>
            <w:sz w:val="28"/>
            <w:szCs w:val="28"/>
          </w:rPr>
          <w:t>202</w:t>
        </w:r>
      </w:ins>
      <w:ins w:id="3" w:author="叶霭雯" w:date="2022-07-25T12:39:00Z">
        <w:r w:rsidR="0086597E">
          <w:rPr>
            <w:rFonts w:ascii="仿宋" w:eastAsia="仿宋" w:hAnsi="仿宋"/>
            <w:sz w:val="28"/>
            <w:szCs w:val="28"/>
          </w:rPr>
          <w:t>2</w:t>
        </w:r>
      </w:ins>
      <w:r w:rsidRPr="00DC4A01">
        <w:rPr>
          <w:rFonts w:ascii="仿宋" w:eastAsia="仿宋" w:hAnsi="仿宋"/>
          <w:sz w:val="28"/>
          <w:szCs w:val="28"/>
        </w:rPr>
        <w:t>年度注册会计师全国统一考试广州考区的巡考工作，本人将严格遵守《注册会计师全国统一考试办法》、《注册会计师全国统一考试违规行为处理办法》和《注册会计师全国统一考试巡考人员工作规则》</w:t>
      </w:r>
      <w:r w:rsidR="000E7F85">
        <w:rPr>
          <w:rFonts w:ascii="仿宋" w:eastAsia="仿宋" w:hAnsi="仿宋"/>
          <w:sz w:val="28"/>
          <w:szCs w:val="28"/>
        </w:rPr>
        <w:t>等规定，</w:t>
      </w:r>
      <w:r w:rsidR="00F022CC">
        <w:rPr>
          <w:rFonts w:ascii="仿宋" w:eastAsia="仿宋" w:hAnsi="仿宋" w:hint="eastAsia"/>
          <w:sz w:val="28"/>
          <w:szCs w:val="28"/>
        </w:rPr>
        <w:t>并按</w:t>
      </w:r>
      <w:r w:rsidR="00F022CC">
        <w:rPr>
          <w:rFonts w:ascii="仿宋" w:eastAsia="仿宋" w:hAnsi="仿宋"/>
          <w:sz w:val="28"/>
          <w:szCs w:val="28"/>
        </w:rPr>
        <w:t>注册会计师全国统一考试广州考区</w:t>
      </w:r>
      <w:r w:rsidR="00F022CC">
        <w:rPr>
          <w:rFonts w:ascii="仿宋" w:eastAsia="仿宋" w:hAnsi="仿宋" w:hint="eastAsia"/>
          <w:sz w:val="28"/>
          <w:szCs w:val="28"/>
        </w:rPr>
        <w:t>各项要求认真执行</w:t>
      </w:r>
      <w:proofErr w:type="gramStart"/>
      <w:r w:rsidR="000E7F85">
        <w:rPr>
          <w:rFonts w:ascii="仿宋" w:eastAsia="仿宋" w:hAnsi="仿宋"/>
          <w:sz w:val="28"/>
          <w:szCs w:val="28"/>
        </w:rPr>
        <w:t>巡</w:t>
      </w:r>
      <w:proofErr w:type="gramEnd"/>
      <w:r w:rsidR="000E7F85">
        <w:rPr>
          <w:rFonts w:ascii="仿宋" w:eastAsia="仿宋" w:hAnsi="仿宋"/>
          <w:sz w:val="28"/>
          <w:szCs w:val="28"/>
        </w:rPr>
        <w:t>考工作，</w:t>
      </w:r>
      <w:proofErr w:type="gramStart"/>
      <w:r w:rsidR="00F022CC">
        <w:rPr>
          <w:rFonts w:ascii="仿宋" w:eastAsia="仿宋" w:hAnsi="仿宋" w:hint="eastAsia"/>
          <w:sz w:val="28"/>
          <w:szCs w:val="28"/>
        </w:rPr>
        <w:t>现</w:t>
      </w:r>
      <w:r w:rsidRPr="00DC4A01">
        <w:rPr>
          <w:rFonts w:ascii="仿宋" w:eastAsia="仿宋" w:hAnsi="仿宋"/>
          <w:sz w:val="28"/>
          <w:szCs w:val="28"/>
        </w:rPr>
        <w:t>承诺</w:t>
      </w:r>
      <w:proofErr w:type="gramEnd"/>
      <w:r w:rsidRPr="00DC4A01">
        <w:rPr>
          <w:rFonts w:ascii="仿宋" w:eastAsia="仿宋" w:hAnsi="仿宋"/>
          <w:sz w:val="28"/>
          <w:szCs w:val="28"/>
        </w:rPr>
        <w:t>如下：</w:t>
      </w:r>
    </w:p>
    <w:p w14:paraId="3BEC5CAD" w14:textId="77777777" w:rsidR="00AF46C9" w:rsidRPr="002C1548" w:rsidRDefault="00AF46C9" w:rsidP="00D33CB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C1548">
        <w:rPr>
          <w:rFonts w:ascii="仿宋" w:eastAsia="仿宋" w:hAnsi="仿宋" w:hint="eastAsia"/>
          <w:sz w:val="28"/>
          <w:szCs w:val="28"/>
        </w:rPr>
        <w:t>1</w:t>
      </w:r>
      <w:r w:rsidR="00D51EF9">
        <w:rPr>
          <w:rFonts w:ascii="仿宋" w:eastAsia="仿宋" w:hAnsi="仿宋"/>
          <w:sz w:val="28"/>
          <w:szCs w:val="28"/>
        </w:rPr>
        <w:t>.</w:t>
      </w:r>
      <w:r w:rsidR="00996A35" w:rsidRPr="002C1548">
        <w:rPr>
          <w:rFonts w:ascii="仿宋" w:eastAsia="仿宋" w:hAnsi="仿宋" w:hint="eastAsia"/>
          <w:sz w:val="28"/>
          <w:szCs w:val="28"/>
        </w:rPr>
        <w:t>本人或</w:t>
      </w:r>
      <w:r w:rsidR="00D5579E">
        <w:rPr>
          <w:rFonts w:ascii="仿宋" w:eastAsia="仿宋" w:hAnsi="仿宋"/>
          <w:sz w:val="28"/>
          <w:szCs w:val="28"/>
        </w:rPr>
        <w:t>配偶、直系亲属</w:t>
      </w:r>
      <w:r w:rsidR="00944EDF">
        <w:rPr>
          <w:rFonts w:ascii="仿宋" w:eastAsia="仿宋" w:hAnsi="仿宋" w:hint="eastAsia"/>
          <w:sz w:val="28"/>
          <w:szCs w:val="28"/>
        </w:rPr>
        <w:t>无</w:t>
      </w:r>
      <w:r w:rsidR="008A7C56" w:rsidRPr="002C1548">
        <w:rPr>
          <w:rFonts w:ascii="仿宋" w:eastAsia="仿宋" w:hAnsi="仿宋"/>
          <w:sz w:val="28"/>
          <w:szCs w:val="28"/>
        </w:rPr>
        <w:t>报名参加本年度注册会计师全国统一考试。</w:t>
      </w:r>
    </w:p>
    <w:p w14:paraId="75AC32AF" w14:textId="77777777" w:rsidR="00AF46C9" w:rsidRPr="002C1548" w:rsidRDefault="00AF46C9" w:rsidP="00D33CB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C1548">
        <w:rPr>
          <w:rFonts w:ascii="仿宋" w:eastAsia="仿宋" w:hAnsi="仿宋" w:hint="eastAsia"/>
          <w:sz w:val="28"/>
          <w:szCs w:val="28"/>
        </w:rPr>
        <w:t>2</w:t>
      </w:r>
      <w:r w:rsidRPr="002C1548">
        <w:rPr>
          <w:rFonts w:ascii="仿宋" w:eastAsia="仿宋" w:hAnsi="仿宋"/>
          <w:sz w:val="28"/>
          <w:szCs w:val="28"/>
        </w:rPr>
        <w:t>.</w:t>
      </w:r>
      <w:r w:rsidR="00BD5762" w:rsidRPr="002C1548">
        <w:rPr>
          <w:rFonts w:ascii="仿宋" w:eastAsia="仿宋" w:hAnsi="仿宋" w:hint="eastAsia"/>
          <w:sz w:val="28"/>
          <w:szCs w:val="28"/>
        </w:rPr>
        <w:t>服从</w:t>
      </w:r>
      <w:r w:rsidR="00376572">
        <w:rPr>
          <w:rFonts w:ascii="仿宋" w:eastAsia="仿宋" w:hAnsi="仿宋" w:hint="eastAsia"/>
          <w:sz w:val="28"/>
          <w:szCs w:val="28"/>
        </w:rPr>
        <w:t>广州考区</w:t>
      </w:r>
      <w:r w:rsidR="00BD5762" w:rsidRPr="002C1548">
        <w:rPr>
          <w:rFonts w:ascii="仿宋" w:eastAsia="仿宋" w:hAnsi="仿宋" w:hint="eastAsia"/>
          <w:sz w:val="28"/>
          <w:szCs w:val="28"/>
        </w:rPr>
        <w:t>安排</w:t>
      </w:r>
      <w:r w:rsidR="008A7C56" w:rsidRPr="002C1548">
        <w:rPr>
          <w:rFonts w:ascii="仿宋" w:eastAsia="仿宋" w:hAnsi="仿宋" w:hint="eastAsia"/>
          <w:sz w:val="28"/>
          <w:szCs w:val="28"/>
        </w:rPr>
        <w:t>的巡考工作时间（</w:t>
      </w:r>
      <w:del w:id="4" w:author="叶霭雯" w:date="2021-06-15T13:01:00Z">
        <w:r w:rsidR="00A42528" w:rsidRPr="00F022CC" w:rsidDel="00A70F19">
          <w:rPr>
            <w:rFonts w:ascii="仿宋" w:eastAsia="仿宋" w:hAnsi="仿宋" w:hint="eastAsia"/>
            <w:sz w:val="28"/>
            <w:szCs w:val="28"/>
            <w:u w:val="single"/>
          </w:rPr>
          <w:delText>2</w:delText>
        </w:r>
        <w:r w:rsidR="00A42528" w:rsidRPr="00F022CC" w:rsidDel="00A70F19">
          <w:rPr>
            <w:rFonts w:ascii="仿宋" w:eastAsia="仿宋" w:hAnsi="仿宋"/>
            <w:sz w:val="28"/>
            <w:szCs w:val="28"/>
            <w:u w:val="single"/>
          </w:rPr>
          <w:delText>020</w:delText>
        </w:r>
      </w:del>
      <w:ins w:id="5" w:author="叶霭雯" w:date="2021-06-15T13:01:00Z">
        <w:r w:rsidR="00A70F19" w:rsidRPr="00F022CC">
          <w:rPr>
            <w:rFonts w:ascii="仿宋" w:eastAsia="仿宋" w:hAnsi="仿宋" w:hint="eastAsia"/>
            <w:sz w:val="28"/>
            <w:szCs w:val="28"/>
            <w:u w:val="single"/>
          </w:rPr>
          <w:t>2</w:t>
        </w:r>
        <w:r w:rsidR="00A70F19" w:rsidRPr="00F022CC">
          <w:rPr>
            <w:rFonts w:ascii="仿宋" w:eastAsia="仿宋" w:hAnsi="仿宋"/>
            <w:sz w:val="28"/>
            <w:szCs w:val="28"/>
            <w:u w:val="single"/>
          </w:rPr>
          <w:t>02</w:t>
        </w:r>
      </w:ins>
      <w:ins w:id="6" w:author="叶霭雯" w:date="2022-07-25T12:39:00Z">
        <w:r w:rsidR="0086597E">
          <w:rPr>
            <w:rFonts w:ascii="仿宋" w:eastAsia="仿宋" w:hAnsi="仿宋"/>
            <w:sz w:val="28"/>
            <w:szCs w:val="28"/>
            <w:u w:val="single"/>
          </w:rPr>
          <w:t>2</w:t>
        </w:r>
      </w:ins>
      <w:r w:rsidR="00A42528" w:rsidRPr="00F022CC">
        <w:rPr>
          <w:rFonts w:ascii="仿宋" w:eastAsia="仿宋" w:hAnsi="仿宋" w:hint="eastAsia"/>
          <w:sz w:val="28"/>
          <w:szCs w:val="28"/>
          <w:u w:val="single"/>
        </w:rPr>
        <w:t>年</w:t>
      </w:r>
      <w:del w:id="7" w:author="叶霭雯" w:date="2021-06-15T13:01:00Z">
        <w:r w:rsidR="008A7C56" w:rsidRPr="00F022CC" w:rsidDel="00A70F19">
          <w:rPr>
            <w:rFonts w:ascii="仿宋" w:eastAsia="仿宋" w:hAnsi="仿宋" w:hint="eastAsia"/>
            <w:sz w:val="28"/>
            <w:szCs w:val="28"/>
            <w:u w:val="single"/>
          </w:rPr>
          <w:delText>1</w:delText>
        </w:r>
        <w:r w:rsidR="008A7C56" w:rsidRPr="00F022CC" w:rsidDel="00A70F19">
          <w:rPr>
            <w:rFonts w:ascii="仿宋" w:eastAsia="仿宋" w:hAnsi="仿宋"/>
            <w:sz w:val="28"/>
            <w:szCs w:val="28"/>
            <w:u w:val="single"/>
          </w:rPr>
          <w:delText>0</w:delText>
        </w:r>
      </w:del>
      <w:ins w:id="8" w:author="叶霭雯" w:date="2021-06-15T13:01:00Z">
        <w:r w:rsidR="00A70F19">
          <w:rPr>
            <w:rFonts w:ascii="仿宋" w:eastAsia="仿宋" w:hAnsi="仿宋"/>
            <w:sz w:val="28"/>
            <w:szCs w:val="28"/>
            <w:u w:val="single"/>
          </w:rPr>
          <w:t>8</w:t>
        </w:r>
      </w:ins>
      <w:r w:rsidR="008A7C56" w:rsidRPr="00F022CC">
        <w:rPr>
          <w:rFonts w:ascii="仿宋" w:eastAsia="仿宋" w:hAnsi="仿宋" w:hint="eastAsia"/>
          <w:sz w:val="28"/>
          <w:szCs w:val="28"/>
          <w:u w:val="single"/>
        </w:rPr>
        <w:t>月</w:t>
      </w:r>
      <w:del w:id="9" w:author="叶霭雯" w:date="2021-06-15T13:01:00Z">
        <w:r w:rsidR="008A7C56" w:rsidRPr="00F022CC" w:rsidDel="00A70F19">
          <w:rPr>
            <w:rFonts w:ascii="仿宋" w:eastAsia="仿宋" w:hAnsi="仿宋" w:hint="eastAsia"/>
            <w:sz w:val="28"/>
            <w:szCs w:val="28"/>
            <w:u w:val="single"/>
          </w:rPr>
          <w:delText>1</w:delText>
        </w:r>
        <w:r w:rsidR="008A7C56" w:rsidRPr="00F022CC" w:rsidDel="00A70F19">
          <w:rPr>
            <w:rFonts w:ascii="仿宋" w:eastAsia="仿宋" w:hAnsi="仿宋"/>
            <w:sz w:val="28"/>
            <w:szCs w:val="28"/>
            <w:u w:val="single"/>
          </w:rPr>
          <w:delText>1</w:delText>
        </w:r>
        <w:r w:rsidR="008A7C56" w:rsidRPr="00F022CC" w:rsidDel="00A70F19">
          <w:rPr>
            <w:rFonts w:ascii="仿宋" w:eastAsia="仿宋" w:hAnsi="仿宋" w:hint="eastAsia"/>
            <w:sz w:val="28"/>
            <w:szCs w:val="28"/>
            <w:u w:val="single"/>
          </w:rPr>
          <w:delText>、1</w:delText>
        </w:r>
        <w:r w:rsidR="008A7C56" w:rsidRPr="00F022CC" w:rsidDel="00A70F19">
          <w:rPr>
            <w:rFonts w:ascii="仿宋" w:eastAsia="仿宋" w:hAnsi="仿宋"/>
            <w:sz w:val="28"/>
            <w:szCs w:val="28"/>
            <w:u w:val="single"/>
          </w:rPr>
          <w:delText>7</w:delText>
        </w:r>
        <w:r w:rsidR="00F022CC" w:rsidDel="00A70F19">
          <w:rPr>
            <w:rFonts w:ascii="仿宋" w:eastAsia="仿宋" w:hAnsi="仿宋" w:hint="eastAsia"/>
            <w:sz w:val="28"/>
            <w:szCs w:val="28"/>
            <w:u w:val="single"/>
          </w:rPr>
          <w:delText>及</w:delText>
        </w:r>
        <w:r w:rsidR="008A7C56" w:rsidRPr="00F022CC" w:rsidDel="00A70F19">
          <w:rPr>
            <w:rFonts w:ascii="仿宋" w:eastAsia="仿宋" w:hAnsi="仿宋" w:hint="eastAsia"/>
            <w:sz w:val="28"/>
            <w:szCs w:val="28"/>
            <w:u w:val="single"/>
          </w:rPr>
          <w:delText>1</w:delText>
        </w:r>
        <w:r w:rsidR="008A7C56" w:rsidRPr="00F022CC" w:rsidDel="00A70F19">
          <w:rPr>
            <w:rFonts w:ascii="仿宋" w:eastAsia="仿宋" w:hAnsi="仿宋"/>
            <w:sz w:val="28"/>
            <w:szCs w:val="28"/>
            <w:u w:val="single"/>
          </w:rPr>
          <w:delText>8</w:delText>
        </w:r>
      </w:del>
      <w:ins w:id="10" w:author="叶霭雯" w:date="2022-07-25T12:40:00Z">
        <w:r w:rsidR="0086597E">
          <w:rPr>
            <w:rFonts w:ascii="仿宋" w:eastAsia="仿宋" w:hAnsi="仿宋"/>
            <w:sz w:val="28"/>
            <w:szCs w:val="28"/>
            <w:u w:val="single"/>
          </w:rPr>
          <w:t>26-28</w:t>
        </w:r>
      </w:ins>
      <w:r w:rsidR="00447AD6" w:rsidRPr="00F022CC">
        <w:rPr>
          <w:rFonts w:ascii="仿宋" w:eastAsia="仿宋" w:hAnsi="仿宋" w:hint="eastAsia"/>
          <w:sz w:val="28"/>
          <w:szCs w:val="28"/>
          <w:u w:val="single"/>
        </w:rPr>
        <w:t>日</w:t>
      </w:r>
      <w:r w:rsidR="008A7C56" w:rsidRPr="002C1548">
        <w:rPr>
          <w:rFonts w:ascii="仿宋" w:eastAsia="仿宋" w:hAnsi="仿宋" w:hint="eastAsia"/>
          <w:sz w:val="28"/>
          <w:szCs w:val="28"/>
        </w:rPr>
        <w:t>）及巡考</w:t>
      </w:r>
      <w:r w:rsidR="000C1043" w:rsidRPr="002C1548">
        <w:rPr>
          <w:rFonts w:ascii="仿宋" w:eastAsia="仿宋" w:hAnsi="仿宋" w:hint="eastAsia"/>
          <w:sz w:val="28"/>
          <w:szCs w:val="28"/>
        </w:rPr>
        <w:t>地点</w:t>
      </w:r>
      <w:r w:rsidR="008A7C56" w:rsidRPr="002C1548">
        <w:rPr>
          <w:rFonts w:ascii="仿宋" w:eastAsia="仿宋" w:hAnsi="仿宋" w:hint="eastAsia"/>
          <w:sz w:val="28"/>
          <w:szCs w:val="28"/>
        </w:rPr>
        <w:t>。</w:t>
      </w:r>
    </w:p>
    <w:p w14:paraId="6A215B9B" w14:textId="77777777" w:rsidR="00AF46C9" w:rsidRPr="00F022CC" w:rsidRDefault="00A92E90" w:rsidP="00D33CB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 w:rsidR="00AF46C9" w:rsidRPr="002C1548">
        <w:rPr>
          <w:rFonts w:ascii="仿宋" w:eastAsia="仿宋" w:hAnsi="仿宋"/>
          <w:sz w:val="28"/>
          <w:szCs w:val="28"/>
        </w:rPr>
        <w:t>.</w:t>
      </w:r>
      <w:r w:rsidR="00DC4A01">
        <w:rPr>
          <w:rFonts w:ascii="仿宋" w:eastAsia="仿宋" w:hAnsi="仿宋" w:hint="eastAsia"/>
          <w:sz w:val="28"/>
          <w:szCs w:val="28"/>
        </w:rPr>
        <w:t>按时</w:t>
      </w:r>
      <w:r w:rsidR="008A7C56" w:rsidRPr="002C1548">
        <w:rPr>
          <w:rFonts w:ascii="仿宋" w:eastAsia="仿宋" w:hAnsi="仿宋" w:hint="eastAsia"/>
          <w:sz w:val="28"/>
          <w:szCs w:val="28"/>
        </w:rPr>
        <w:t>参加巡考人员工作培训会议</w:t>
      </w:r>
      <w:ins w:id="11" w:author="叶霭雯" w:date="2022-07-25T12:40:00Z">
        <w:r w:rsidR="0086597E">
          <w:rPr>
            <w:rFonts w:ascii="仿宋" w:eastAsia="仿宋" w:hAnsi="仿宋" w:hint="eastAsia"/>
            <w:sz w:val="28"/>
            <w:szCs w:val="28"/>
          </w:rPr>
          <w:t>及考核</w:t>
        </w:r>
      </w:ins>
      <w:r w:rsidR="008A7C56" w:rsidRPr="002C1548">
        <w:rPr>
          <w:rFonts w:ascii="仿宋" w:eastAsia="仿宋" w:hAnsi="仿宋" w:hint="eastAsia"/>
          <w:sz w:val="28"/>
          <w:szCs w:val="28"/>
        </w:rPr>
        <w:t>（</w:t>
      </w:r>
      <w:proofErr w:type="gramStart"/>
      <w:ins w:id="12" w:author="叶霭雯" w:date="2021-07-01T10:46:00Z">
        <w:r w:rsidR="003D6231">
          <w:rPr>
            <w:rFonts w:ascii="仿宋" w:eastAsia="仿宋" w:hAnsi="仿宋" w:hint="eastAsia"/>
            <w:sz w:val="28"/>
            <w:szCs w:val="28"/>
          </w:rPr>
          <w:t>具体</w:t>
        </w:r>
      </w:ins>
      <w:r w:rsidR="00135457" w:rsidRPr="002C1548">
        <w:rPr>
          <w:rFonts w:ascii="仿宋" w:eastAsia="仿宋" w:hAnsi="仿宋" w:hint="eastAsia"/>
          <w:sz w:val="28"/>
          <w:szCs w:val="28"/>
        </w:rPr>
        <w:t>会议</w:t>
      </w:r>
      <w:proofErr w:type="gramEnd"/>
      <w:r w:rsidR="008A7C56" w:rsidRPr="002C1548">
        <w:rPr>
          <w:rFonts w:ascii="仿宋" w:eastAsia="仿宋" w:hAnsi="仿宋" w:hint="eastAsia"/>
          <w:sz w:val="28"/>
          <w:szCs w:val="28"/>
        </w:rPr>
        <w:t>时间</w:t>
      </w:r>
      <w:del w:id="13" w:author="叶霭雯" w:date="2021-07-01T10:46:00Z">
        <w:r w:rsidR="008A7C56" w:rsidRPr="002C1548" w:rsidDel="003D6231">
          <w:rPr>
            <w:rFonts w:ascii="仿宋" w:eastAsia="仿宋" w:hAnsi="仿宋" w:hint="eastAsia"/>
            <w:sz w:val="28"/>
            <w:szCs w:val="28"/>
          </w:rPr>
          <w:delText>：</w:delText>
        </w:r>
      </w:del>
      <w:del w:id="14" w:author="叶霭雯" w:date="2021-06-15T13:01:00Z">
        <w:r w:rsidR="00A42528" w:rsidRPr="00F022CC" w:rsidDel="00A70F19">
          <w:rPr>
            <w:rFonts w:ascii="仿宋" w:eastAsia="仿宋" w:hAnsi="仿宋" w:hint="eastAsia"/>
            <w:sz w:val="28"/>
            <w:szCs w:val="28"/>
            <w:u w:val="single"/>
          </w:rPr>
          <w:delText>2020</w:delText>
        </w:r>
      </w:del>
      <w:del w:id="15" w:author="叶霭雯" w:date="2021-07-01T10:46:00Z">
        <w:r w:rsidR="00A42528" w:rsidRPr="00F022CC" w:rsidDel="003D6231">
          <w:rPr>
            <w:rFonts w:ascii="仿宋" w:eastAsia="仿宋" w:hAnsi="仿宋" w:hint="eastAsia"/>
            <w:sz w:val="28"/>
            <w:szCs w:val="28"/>
            <w:u w:val="single"/>
          </w:rPr>
          <w:delText>年</w:delText>
        </w:r>
      </w:del>
      <w:del w:id="16" w:author="叶霭雯" w:date="2021-06-15T13:01:00Z">
        <w:r w:rsidR="008A44A7" w:rsidRPr="00F022CC" w:rsidDel="00A70F19">
          <w:rPr>
            <w:rFonts w:ascii="仿宋" w:eastAsia="仿宋" w:hAnsi="仿宋" w:hint="eastAsia"/>
            <w:sz w:val="28"/>
            <w:szCs w:val="28"/>
            <w:u w:val="single"/>
          </w:rPr>
          <w:delText>9</w:delText>
        </w:r>
      </w:del>
      <w:del w:id="17" w:author="叶霭雯" w:date="2021-07-01T10:46:00Z">
        <w:r w:rsidR="008A7C56" w:rsidRPr="00F022CC" w:rsidDel="003D6231">
          <w:rPr>
            <w:rFonts w:ascii="仿宋" w:eastAsia="仿宋" w:hAnsi="仿宋" w:hint="eastAsia"/>
            <w:sz w:val="28"/>
            <w:szCs w:val="28"/>
            <w:u w:val="single"/>
          </w:rPr>
          <w:delText>月</w:delText>
        </w:r>
      </w:del>
      <w:del w:id="18" w:author="叶霭雯" w:date="2021-06-15T13:02:00Z">
        <w:r w:rsidR="00F022CC" w:rsidRPr="00F022CC" w:rsidDel="00A70F19">
          <w:rPr>
            <w:rFonts w:ascii="仿宋" w:eastAsia="仿宋" w:hAnsi="仿宋" w:hint="eastAsia"/>
            <w:sz w:val="28"/>
            <w:szCs w:val="28"/>
            <w:u w:val="single"/>
          </w:rPr>
          <w:delText>29</w:delText>
        </w:r>
      </w:del>
      <w:del w:id="19" w:author="叶霭雯" w:date="2021-07-01T10:46:00Z">
        <w:r w:rsidR="008A7C56" w:rsidRPr="00F022CC" w:rsidDel="003D6231">
          <w:rPr>
            <w:rFonts w:ascii="仿宋" w:eastAsia="仿宋" w:hAnsi="仿宋" w:hint="eastAsia"/>
            <w:sz w:val="28"/>
            <w:szCs w:val="28"/>
            <w:u w:val="single"/>
          </w:rPr>
          <w:delText>日下午</w:delText>
        </w:r>
        <w:r w:rsidR="008A44A7" w:rsidRPr="00F022CC" w:rsidDel="003D6231">
          <w:rPr>
            <w:rFonts w:ascii="仿宋" w:eastAsia="仿宋" w:hAnsi="仿宋" w:hint="eastAsia"/>
            <w:sz w:val="28"/>
            <w:szCs w:val="28"/>
            <w:u w:val="single"/>
          </w:rPr>
          <w:delText>2:30</w:delText>
        </w:r>
        <w:r w:rsidR="00A42528" w:rsidRPr="00F022CC" w:rsidDel="003D6231">
          <w:rPr>
            <w:rFonts w:ascii="仿宋" w:eastAsia="仿宋" w:hAnsi="仿宋" w:hint="eastAsia"/>
            <w:sz w:val="28"/>
            <w:szCs w:val="28"/>
            <w:u w:val="single"/>
          </w:rPr>
          <w:delText>-5:00</w:delText>
        </w:r>
        <w:r w:rsidR="008A7C56" w:rsidRPr="00F022CC" w:rsidDel="003D6231">
          <w:rPr>
            <w:rFonts w:ascii="仿宋" w:eastAsia="仿宋" w:hAnsi="仿宋" w:hint="eastAsia"/>
            <w:sz w:val="28"/>
            <w:szCs w:val="28"/>
          </w:rPr>
          <w:delText>，地点：</w:delText>
        </w:r>
        <w:r w:rsidR="0092227E" w:rsidRPr="00F022CC" w:rsidDel="003D6231">
          <w:rPr>
            <w:rFonts w:ascii="仿宋" w:eastAsia="仿宋" w:hAnsi="仿宋" w:hint="eastAsia"/>
            <w:sz w:val="28"/>
            <w:szCs w:val="28"/>
          </w:rPr>
          <w:delText>广州注册会计师协会培训基地，</w:delText>
        </w:r>
      </w:del>
      <w:ins w:id="20" w:author="叶霭雯" w:date="2021-07-01T10:46:00Z">
        <w:r w:rsidR="003D6231">
          <w:rPr>
            <w:rFonts w:ascii="仿宋" w:eastAsia="仿宋" w:hAnsi="仿宋" w:hint="eastAsia"/>
            <w:sz w:val="28"/>
            <w:szCs w:val="28"/>
          </w:rPr>
          <w:t>及地点另行通知</w:t>
        </w:r>
      </w:ins>
      <w:del w:id="21" w:author="叶霭雯" w:date="2021-06-30T10:58:00Z">
        <w:r w:rsidR="008A7C56" w:rsidRPr="00F022CC" w:rsidDel="00B12DFF">
          <w:rPr>
            <w:rFonts w:ascii="仿宋" w:eastAsia="仿宋" w:hAnsi="仿宋" w:hint="eastAsia"/>
            <w:sz w:val="28"/>
            <w:szCs w:val="28"/>
          </w:rPr>
          <w:delText>广州市</w:delText>
        </w:r>
        <w:r w:rsidR="00135457" w:rsidRPr="00F022CC" w:rsidDel="00B12DFF">
          <w:rPr>
            <w:rFonts w:ascii="仿宋" w:eastAsia="仿宋" w:hAnsi="仿宋" w:hint="eastAsia"/>
            <w:sz w:val="28"/>
            <w:szCs w:val="28"/>
          </w:rPr>
          <w:delText>天河区体育东路1</w:delText>
        </w:r>
        <w:r w:rsidR="00135457" w:rsidRPr="00F022CC" w:rsidDel="00B12DFF">
          <w:rPr>
            <w:rFonts w:ascii="仿宋" w:eastAsia="仿宋" w:hAnsi="仿宋"/>
            <w:sz w:val="28"/>
            <w:szCs w:val="28"/>
          </w:rPr>
          <w:delText>08</w:delText>
        </w:r>
        <w:r w:rsidR="00135457" w:rsidRPr="00F022CC" w:rsidDel="00B12DFF">
          <w:rPr>
            <w:rFonts w:ascii="仿宋" w:eastAsia="仿宋" w:hAnsi="仿宋" w:hint="eastAsia"/>
            <w:sz w:val="28"/>
            <w:szCs w:val="28"/>
          </w:rPr>
          <w:delText>号创展中心</w:delText>
        </w:r>
        <w:r w:rsidRPr="00F022CC" w:rsidDel="00B12DFF">
          <w:rPr>
            <w:rFonts w:ascii="仿宋" w:eastAsia="仿宋" w:hAnsi="仿宋" w:hint="eastAsia"/>
            <w:sz w:val="28"/>
            <w:szCs w:val="28"/>
          </w:rPr>
          <w:delText>西座</w:delText>
        </w:r>
        <w:r w:rsidR="00135457" w:rsidRPr="00F022CC" w:rsidDel="00B12DFF">
          <w:rPr>
            <w:rFonts w:ascii="仿宋" w:eastAsia="仿宋" w:hAnsi="仿宋" w:hint="eastAsia"/>
            <w:sz w:val="28"/>
            <w:szCs w:val="28"/>
          </w:rPr>
          <w:delText>1</w:delText>
        </w:r>
        <w:r w:rsidR="00135457" w:rsidRPr="00F022CC" w:rsidDel="00B12DFF">
          <w:rPr>
            <w:rFonts w:ascii="仿宋" w:eastAsia="仿宋" w:hAnsi="仿宋"/>
            <w:sz w:val="28"/>
            <w:szCs w:val="28"/>
          </w:rPr>
          <w:delText>107</w:delText>
        </w:r>
        <w:r w:rsidR="00135457" w:rsidRPr="00F022CC" w:rsidDel="00B12DFF">
          <w:rPr>
            <w:rFonts w:ascii="仿宋" w:eastAsia="仿宋" w:hAnsi="仿宋" w:hint="eastAsia"/>
            <w:sz w:val="28"/>
            <w:szCs w:val="28"/>
          </w:rPr>
          <w:delText>-</w:delText>
        </w:r>
        <w:r w:rsidR="00135457" w:rsidRPr="00F022CC" w:rsidDel="00B12DFF">
          <w:rPr>
            <w:rFonts w:ascii="仿宋" w:eastAsia="仿宋" w:hAnsi="仿宋"/>
            <w:sz w:val="28"/>
            <w:szCs w:val="28"/>
          </w:rPr>
          <w:delText>1109</w:delText>
        </w:r>
      </w:del>
      <w:r w:rsidR="008A7C56" w:rsidRPr="00F022CC">
        <w:rPr>
          <w:rFonts w:ascii="仿宋" w:eastAsia="仿宋" w:hAnsi="仿宋" w:hint="eastAsia"/>
          <w:sz w:val="28"/>
          <w:szCs w:val="28"/>
        </w:rPr>
        <w:t>）。</w:t>
      </w:r>
    </w:p>
    <w:p w14:paraId="1CC44937" w14:textId="77777777" w:rsidR="000D43FC" w:rsidRDefault="00CE1DD4" w:rsidP="00D5579E">
      <w:pPr>
        <w:spacing w:line="360" w:lineRule="auto"/>
        <w:ind w:firstLineChars="200" w:firstLine="560"/>
        <w:rPr>
          <w:ins w:id="22" w:author="叶霭雯" w:date="2021-06-30T16:11:00Z"/>
          <w:rFonts w:ascii="仿宋_GB2312" w:eastAsia="仿宋_GB2312"/>
          <w:sz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5579E" w:rsidRPr="00F022CC">
        <w:rPr>
          <w:rFonts w:ascii="仿宋" w:eastAsia="仿宋" w:hAnsi="仿宋"/>
          <w:sz w:val="28"/>
          <w:szCs w:val="28"/>
        </w:rPr>
        <w:t>.</w:t>
      </w:r>
      <w:ins w:id="23" w:author="叶霭雯" w:date="2022-07-26T14:07:00Z">
        <w:r w:rsidR="0056533D">
          <w:rPr>
            <w:rFonts w:ascii="仿宋" w:eastAsia="仿宋" w:hAnsi="仿宋" w:hint="eastAsia"/>
            <w:sz w:val="28"/>
            <w:szCs w:val="28"/>
          </w:rPr>
          <w:t>目前</w:t>
        </w:r>
      </w:ins>
      <w:ins w:id="24" w:author="叶霭雯" w:date="2021-07-09T10:26:00Z">
        <w:r w:rsidR="008E5DC6">
          <w:rPr>
            <w:rFonts w:ascii="仿宋" w:eastAsia="仿宋" w:hAnsi="仿宋" w:hint="eastAsia"/>
            <w:sz w:val="28"/>
            <w:szCs w:val="28"/>
          </w:rPr>
          <w:t>已</w:t>
        </w:r>
      </w:ins>
      <w:ins w:id="25" w:author="叶霭雯" w:date="2021-07-09T10:27:00Z">
        <w:r w:rsidR="008E5DC6">
          <w:rPr>
            <w:rFonts w:ascii="仿宋" w:eastAsia="仿宋" w:hAnsi="仿宋" w:hint="eastAsia"/>
            <w:sz w:val="28"/>
            <w:szCs w:val="28"/>
          </w:rPr>
          <w:t>完成</w:t>
        </w:r>
        <w:r w:rsidR="008E5DC6" w:rsidRPr="008E5DC6">
          <w:rPr>
            <w:rFonts w:ascii="仿宋" w:eastAsia="仿宋" w:hAnsi="仿宋" w:hint="eastAsia"/>
            <w:sz w:val="28"/>
            <w:szCs w:val="28"/>
          </w:rPr>
          <w:t>新型冠状病毒疫苗</w:t>
        </w:r>
        <w:r w:rsidR="008E5DC6">
          <w:rPr>
            <w:rFonts w:ascii="仿宋" w:eastAsia="仿宋" w:hAnsi="仿宋" w:hint="eastAsia"/>
            <w:sz w:val="28"/>
            <w:szCs w:val="28"/>
          </w:rPr>
          <w:t>接种</w:t>
        </w:r>
      </w:ins>
      <w:ins w:id="26" w:author="叶霭雯" w:date="2022-07-26T14:05:00Z">
        <w:r w:rsidR="0056533D">
          <w:rPr>
            <w:rFonts w:ascii="仿宋_GB2312" w:eastAsia="仿宋_GB2312" w:hint="eastAsia"/>
            <w:sz w:val="28"/>
          </w:rPr>
          <w:t>，</w:t>
        </w:r>
      </w:ins>
      <w:ins w:id="27" w:author="叶霭雯" w:date="2022-07-26T14:07:00Z">
        <w:r w:rsidR="0056533D" w:rsidRPr="001202D1">
          <w:rPr>
            <w:rFonts w:ascii="仿宋_GB2312" w:eastAsia="仿宋_GB2312" w:hint="eastAsia"/>
            <w:sz w:val="28"/>
          </w:rPr>
          <w:t>参加</w:t>
        </w:r>
        <w:proofErr w:type="gramStart"/>
        <w:r w:rsidR="0056533D" w:rsidRPr="001202D1">
          <w:rPr>
            <w:rFonts w:ascii="仿宋_GB2312" w:eastAsia="仿宋_GB2312" w:hint="eastAsia"/>
            <w:sz w:val="28"/>
          </w:rPr>
          <w:t>巡</w:t>
        </w:r>
        <w:proofErr w:type="gramEnd"/>
        <w:r w:rsidR="0056533D" w:rsidRPr="001202D1">
          <w:rPr>
            <w:rFonts w:ascii="仿宋_GB2312" w:eastAsia="仿宋_GB2312" w:hint="eastAsia"/>
            <w:sz w:val="28"/>
          </w:rPr>
          <w:t>考工作期间</w:t>
        </w:r>
        <w:r w:rsidR="0056533D" w:rsidRPr="001202D1">
          <w:rPr>
            <w:rFonts w:ascii="仿宋_GB2312" w:eastAsia="仿宋_GB2312"/>
            <w:sz w:val="28"/>
          </w:rPr>
          <w:t xml:space="preserve"> </w:t>
        </w:r>
        <w:r w:rsidR="0056533D" w:rsidRPr="001202D1">
          <w:rPr>
            <w:rFonts w:ascii="仿宋_GB2312" w:eastAsia="仿宋_GB2312"/>
            <w:sz w:val="28"/>
          </w:rPr>
          <w:t>“</w:t>
        </w:r>
        <w:r w:rsidR="0056533D" w:rsidRPr="001202D1">
          <w:rPr>
            <w:rFonts w:ascii="仿宋_GB2312" w:eastAsia="仿宋_GB2312"/>
            <w:sz w:val="28"/>
          </w:rPr>
          <w:t>粤康码</w:t>
        </w:r>
        <w:r w:rsidR="0056533D" w:rsidRPr="001202D1">
          <w:rPr>
            <w:rFonts w:ascii="仿宋_GB2312" w:eastAsia="仿宋_GB2312"/>
            <w:sz w:val="28"/>
          </w:rPr>
          <w:t>”</w:t>
        </w:r>
        <w:r w:rsidR="0056533D">
          <w:rPr>
            <w:rFonts w:ascii="仿宋_GB2312" w:eastAsia="仿宋_GB2312" w:hint="eastAsia"/>
            <w:sz w:val="28"/>
          </w:rPr>
          <w:t>或</w:t>
        </w:r>
        <w:r w:rsidR="0056533D" w:rsidRPr="001202D1">
          <w:rPr>
            <w:rFonts w:ascii="仿宋_GB2312" w:eastAsia="仿宋_GB2312"/>
            <w:sz w:val="28"/>
          </w:rPr>
          <w:t>“</w:t>
        </w:r>
        <w:r w:rsidR="0056533D" w:rsidRPr="001202D1">
          <w:rPr>
            <w:rFonts w:ascii="仿宋_GB2312" w:eastAsia="仿宋_GB2312"/>
            <w:sz w:val="28"/>
          </w:rPr>
          <w:t>穗康码</w:t>
        </w:r>
        <w:r w:rsidR="0056533D" w:rsidRPr="001202D1">
          <w:rPr>
            <w:rFonts w:ascii="仿宋_GB2312" w:eastAsia="仿宋_GB2312"/>
            <w:sz w:val="28"/>
          </w:rPr>
          <w:t>”</w:t>
        </w:r>
        <w:r w:rsidR="0056533D">
          <w:rPr>
            <w:rFonts w:ascii="仿宋_GB2312" w:eastAsia="仿宋_GB2312" w:hint="eastAsia"/>
            <w:sz w:val="28"/>
          </w:rPr>
          <w:t>为绿码</w:t>
        </w:r>
      </w:ins>
      <w:ins w:id="28" w:author="叶霭雯" w:date="2022-07-26T14:10:00Z">
        <w:r w:rsidR="0056533D">
          <w:rPr>
            <w:rFonts w:ascii="仿宋_GB2312" w:eastAsia="仿宋_GB2312" w:hint="eastAsia"/>
            <w:sz w:val="28"/>
          </w:rPr>
          <w:t>，并</w:t>
        </w:r>
        <w:r w:rsidR="0056533D" w:rsidRPr="0056533D">
          <w:rPr>
            <w:rFonts w:ascii="仿宋_GB2312" w:eastAsia="仿宋_GB2312" w:hint="eastAsia"/>
            <w:sz w:val="28"/>
          </w:rPr>
          <w:t>在考试前</w:t>
        </w:r>
        <w:r w:rsidR="0056533D" w:rsidRPr="0056533D">
          <w:rPr>
            <w:rFonts w:ascii="仿宋_GB2312" w:eastAsia="仿宋_GB2312"/>
            <w:sz w:val="28"/>
          </w:rPr>
          <w:t>7天通过</w:t>
        </w:r>
        <w:r w:rsidR="0056533D" w:rsidRPr="0056533D">
          <w:rPr>
            <w:rFonts w:ascii="仿宋_GB2312" w:eastAsia="仿宋_GB2312"/>
            <w:sz w:val="28"/>
          </w:rPr>
          <w:t>“</w:t>
        </w:r>
        <w:r w:rsidR="0056533D" w:rsidRPr="0056533D">
          <w:rPr>
            <w:rFonts w:ascii="仿宋_GB2312" w:eastAsia="仿宋_GB2312"/>
            <w:sz w:val="28"/>
          </w:rPr>
          <w:t>粤康码</w:t>
        </w:r>
        <w:r w:rsidR="0056533D" w:rsidRPr="0056533D">
          <w:rPr>
            <w:rFonts w:ascii="仿宋_GB2312" w:eastAsia="仿宋_GB2312"/>
            <w:sz w:val="28"/>
          </w:rPr>
          <w:t>”</w:t>
        </w:r>
        <w:r w:rsidR="0056533D" w:rsidRPr="0056533D">
          <w:rPr>
            <w:rFonts w:ascii="仿宋_GB2312" w:eastAsia="仿宋_GB2312"/>
            <w:sz w:val="28"/>
          </w:rPr>
          <w:t>（</w:t>
        </w:r>
        <w:r w:rsidR="0056533D" w:rsidRPr="0056533D">
          <w:rPr>
            <w:rFonts w:ascii="仿宋_GB2312" w:eastAsia="仿宋_GB2312"/>
            <w:sz w:val="28"/>
          </w:rPr>
          <w:t>“</w:t>
        </w:r>
        <w:r w:rsidR="0056533D" w:rsidRPr="0056533D">
          <w:rPr>
            <w:rFonts w:ascii="仿宋_GB2312" w:eastAsia="仿宋_GB2312"/>
            <w:sz w:val="28"/>
          </w:rPr>
          <w:t>穗康码</w:t>
        </w:r>
        <w:r w:rsidR="0056533D" w:rsidRPr="0056533D">
          <w:rPr>
            <w:rFonts w:ascii="仿宋_GB2312" w:eastAsia="仿宋_GB2312"/>
            <w:sz w:val="28"/>
          </w:rPr>
          <w:t>”</w:t>
        </w:r>
        <w:r w:rsidR="0056533D">
          <w:rPr>
            <w:rFonts w:ascii="仿宋_GB2312" w:eastAsia="仿宋_GB2312"/>
            <w:sz w:val="28"/>
          </w:rPr>
          <w:t>）进行健康申报</w:t>
        </w:r>
      </w:ins>
      <w:ins w:id="29" w:author="叶霭雯" w:date="2022-07-26T14:07:00Z">
        <w:r w:rsidR="0056533D" w:rsidRPr="001202D1">
          <w:rPr>
            <w:rFonts w:ascii="仿宋_GB2312" w:eastAsia="仿宋_GB2312"/>
            <w:sz w:val="28"/>
          </w:rPr>
          <w:t>。</w:t>
        </w:r>
      </w:ins>
      <w:del w:id="30" w:author="叶霭雯" w:date="2021-06-30T16:11:00Z">
        <w:r w:rsidR="001202D1" w:rsidRPr="001202D1" w:rsidDel="000D43FC">
          <w:rPr>
            <w:rFonts w:hint="eastAsia"/>
          </w:rPr>
          <w:delText xml:space="preserve"> </w:delText>
        </w:r>
      </w:del>
      <w:del w:id="31" w:author="叶霭雯" w:date="2022-07-26T14:07:00Z">
        <w:r w:rsidR="001202D1" w:rsidDel="0056533D">
          <w:rPr>
            <w:rFonts w:ascii="仿宋_GB2312" w:eastAsia="仿宋_GB2312" w:hint="eastAsia"/>
            <w:sz w:val="28"/>
          </w:rPr>
          <w:delText>考试</w:delText>
        </w:r>
      </w:del>
      <w:del w:id="32" w:author="叶霭雯" w:date="2021-06-15T13:02:00Z">
        <w:r w:rsidR="001202D1" w:rsidDel="00A70F19">
          <w:rPr>
            <w:rFonts w:ascii="仿宋_GB2312" w:eastAsia="仿宋_GB2312" w:hint="eastAsia"/>
            <w:sz w:val="28"/>
          </w:rPr>
          <w:delText>前14</w:delText>
        </w:r>
      </w:del>
      <w:del w:id="33" w:author="叶霭雯" w:date="2022-07-26T14:07:00Z">
        <w:r w:rsidR="001202D1" w:rsidDel="0056533D">
          <w:rPr>
            <w:rFonts w:ascii="仿宋_GB2312" w:eastAsia="仿宋_GB2312" w:hint="eastAsia"/>
            <w:sz w:val="28"/>
          </w:rPr>
          <w:delText>天</w:delText>
        </w:r>
      </w:del>
      <w:del w:id="34" w:author="叶霭雯" w:date="2021-07-09T10:27:00Z">
        <w:r w:rsidR="001202D1" w:rsidDel="008E5DC6">
          <w:rPr>
            <w:rFonts w:ascii="仿宋_GB2312" w:eastAsia="仿宋_GB2312" w:hint="eastAsia"/>
            <w:sz w:val="28"/>
          </w:rPr>
          <w:delText>，</w:delText>
        </w:r>
      </w:del>
      <w:del w:id="35" w:author="叶霭雯" w:date="2022-07-26T14:07:00Z">
        <w:r w:rsidR="001202D1" w:rsidDel="0056533D">
          <w:rPr>
            <w:rFonts w:ascii="仿宋_GB2312" w:eastAsia="仿宋_GB2312" w:hint="eastAsia"/>
            <w:sz w:val="28"/>
          </w:rPr>
          <w:delText>通过</w:delText>
        </w:r>
        <w:r w:rsidR="001202D1" w:rsidRPr="001202D1" w:rsidDel="0056533D">
          <w:rPr>
            <w:rFonts w:ascii="仿宋_GB2312" w:eastAsia="仿宋_GB2312" w:hint="eastAsia"/>
            <w:sz w:val="28"/>
          </w:rPr>
          <w:delText>“粤康码”</w:delText>
        </w:r>
        <w:r w:rsidR="00376572" w:rsidDel="0056533D">
          <w:rPr>
            <w:rFonts w:ascii="仿宋_GB2312" w:eastAsia="仿宋_GB2312" w:hint="eastAsia"/>
            <w:sz w:val="28"/>
          </w:rPr>
          <w:delText>（</w:delText>
        </w:r>
        <w:r w:rsidR="001202D1" w:rsidRPr="001202D1" w:rsidDel="0056533D">
          <w:rPr>
            <w:rFonts w:ascii="仿宋_GB2312" w:eastAsia="仿宋_GB2312" w:hint="eastAsia"/>
            <w:sz w:val="28"/>
          </w:rPr>
          <w:delText>“穗康码”</w:delText>
        </w:r>
        <w:r w:rsidR="00376572" w:rsidDel="0056533D">
          <w:rPr>
            <w:rFonts w:ascii="仿宋_GB2312" w:eastAsia="仿宋_GB2312" w:hint="eastAsia"/>
            <w:sz w:val="28"/>
          </w:rPr>
          <w:delText>）</w:delText>
        </w:r>
        <w:r w:rsidR="001202D1" w:rsidRPr="001202D1" w:rsidDel="0056533D">
          <w:rPr>
            <w:rFonts w:ascii="仿宋_GB2312" w:eastAsia="仿宋_GB2312" w:hint="eastAsia"/>
            <w:sz w:val="28"/>
          </w:rPr>
          <w:delText>进行健康申报</w:delText>
        </w:r>
      </w:del>
      <w:del w:id="36" w:author="叶霭雯" w:date="2021-07-09T10:27:00Z">
        <w:r w:rsidR="001202D1" w:rsidRPr="001202D1" w:rsidDel="008E5DC6">
          <w:rPr>
            <w:rFonts w:ascii="仿宋_GB2312" w:eastAsia="仿宋_GB2312" w:hint="eastAsia"/>
            <w:sz w:val="28"/>
          </w:rPr>
          <w:delText>，</w:delText>
        </w:r>
      </w:del>
      <w:ins w:id="37" w:author="叶霭雯" w:date="2022-07-26T14:07:00Z">
        <w:r w:rsidR="0056533D" w:rsidRPr="001202D1" w:rsidDel="0056533D">
          <w:rPr>
            <w:rFonts w:ascii="仿宋_GB2312" w:eastAsia="仿宋_GB2312" w:hint="eastAsia"/>
            <w:sz w:val="28"/>
          </w:rPr>
          <w:t xml:space="preserve"> </w:t>
        </w:r>
      </w:ins>
      <w:del w:id="38" w:author="叶霭雯" w:date="2022-07-26T14:07:00Z">
        <w:r w:rsidR="001202D1" w:rsidRPr="001202D1" w:rsidDel="0056533D">
          <w:rPr>
            <w:rFonts w:ascii="仿宋_GB2312" w:eastAsia="仿宋_GB2312" w:hint="eastAsia"/>
            <w:sz w:val="28"/>
          </w:rPr>
          <w:delText>参加巡考工作期间</w:delText>
        </w:r>
        <w:r w:rsidR="001202D1" w:rsidRPr="001202D1" w:rsidDel="0056533D">
          <w:rPr>
            <w:rFonts w:ascii="仿宋_GB2312" w:eastAsia="仿宋_GB2312"/>
            <w:sz w:val="28"/>
          </w:rPr>
          <w:delText xml:space="preserve"> </w:delText>
        </w:r>
        <w:r w:rsidR="001202D1" w:rsidRPr="001202D1" w:rsidDel="0056533D">
          <w:rPr>
            <w:rFonts w:ascii="仿宋_GB2312" w:eastAsia="仿宋_GB2312"/>
            <w:sz w:val="28"/>
          </w:rPr>
          <w:delText>“</w:delText>
        </w:r>
        <w:r w:rsidR="001202D1" w:rsidRPr="001202D1" w:rsidDel="0056533D">
          <w:rPr>
            <w:rFonts w:ascii="仿宋_GB2312" w:eastAsia="仿宋_GB2312"/>
            <w:sz w:val="28"/>
          </w:rPr>
          <w:delText>粤康码</w:delText>
        </w:r>
        <w:r w:rsidR="001202D1" w:rsidRPr="001202D1" w:rsidDel="0056533D">
          <w:rPr>
            <w:rFonts w:ascii="仿宋_GB2312" w:eastAsia="仿宋_GB2312"/>
            <w:sz w:val="28"/>
          </w:rPr>
          <w:delText>”</w:delText>
        </w:r>
      </w:del>
      <w:del w:id="39" w:author="叶霭雯" w:date="2021-07-15T10:32:00Z">
        <w:r w:rsidR="008C010A" w:rsidRPr="001202D1" w:rsidDel="004F1C1E">
          <w:rPr>
            <w:rFonts w:ascii="仿宋_GB2312" w:eastAsia="仿宋_GB2312"/>
            <w:sz w:val="28"/>
          </w:rPr>
          <w:delText>为绿码</w:delText>
        </w:r>
        <w:r w:rsidR="00376572" w:rsidDel="004F1C1E">
          <w:rPr>
            <w:rFonts w:ascii="仿宋_GB2312" w:eastAsia="仿宋_GB2312" w:hint="eastAsia"/>
            <w:sz w:val="28"/>
          </w:rPr>
          <w:delText>（</w:delText>
        </w:r>
      </w:del>
      <w:del w:id="40" w:author="叶霭雯" w:date="2022-07-26T14:07:00Z">
        <w:r w:rsidR="007147A1" w:rsidDel="0056533D">
          <w:rPr>
            <w:rFonts w:ascii="仿宋_GB2312" w:eastAsia="仿宋_GB2312" w:hint="eastAsia"/>
            <w:sz w:val="28"/>
          </w:rPr>
          <w:delText>或</w:delText>
        </w:r>
        <w:r w:rsidR="001202D1" w:rsidRPr="001202D1" w:rsidDel="0056533D">
          <w:rPr>
            <w:rFonts w:ascii="仿宋_GB2312" w:eastAsia="仿宋_GB2312"/>
            <w:sz w:val="28"/>
          </w:rPr>
          <w:delText>“</w:delText>
        </w:r>
        <w:r w:rsidR="001202D1" w:rsidRPr="001202D1" w:rsidDel="0056533D">
          <w:rPr>
            <w:rFonts w:ascii="仿宋_GB2312" w:eastAsia="仿宋_GB2312"/>
            <w:sz w:val="28"/>
          </w:rPr>
          <w:delText>穗康码</w:delText>
        </w:r>
        <w:r w:rsidR="001202D1" w:rsidRPr="001202D1" w:rsidDel="0056533D">
          <w:rPr>
            <w:rFonts w:ascii="仿宋_GB2312" w:eastAsia="仿宋_GB2312"/>
            <w:sz w:val="28"/>
          </w:rPr>
          <w:delText>”</w:delText>
        </w:r>
        <w:r w:rsidR="008C010A" w:rsidDel="0056533D">
          <w:rPr>
            <w:rFonts w:ascii="仿宋_GB2312" w:eastAsia="仿宋_GB2312" w:hint="eastAsia"/>
            <w:sz w:val="28"/>
          </w:rPr>
          <w:delText>为</w:delText>
        </w:r>
      </w:del>
      <w:del w:id="41" w:author="叶霭雯" w:date="2021-07-15T10:32:00Z">
        <w:r w:rsidR="008C010A" w:rsidDel="004F1C1E">
          <w:rPr>
            <w:rFonts w:ascii="仿宋_GB2312" w:eastAsia="仿宋_GB2312" w:hint="eastAsia"/>
            <w:sz w:val="28"/>
          </w:rPr>
          <w:delText>蓝</w:delText>
        </w:r>
      </w:del>
      <w:del w:id="42" w:author="叶霭雯" w:date="2022-07-26T14:07:00Z">
        <w:r w:rsidR="008C010A" w:rsidDel="0056533D">
          <w:rPr>
            <w:rFonts w:ascii="仿宋_GB2312" w:eastAsia="仿宋_GB2312" w:hint="eastAsia"/>
            <w:sz w:val="28"/>
          </w:rPr>
          <w:delText>码</w:delText>
        </w:r>
      </w:del>
      <w:del w:id="43" w:author="叶霭雯" w:date="2021-07-15T10:32:00Z">
        <w:r w:rsidR="00376572" w:rsidDel="004F1C1E">
          <w:rPr>
            <w:rFonts w:ascii="仿宋_GB2312" w:eastAsia="仿宋_GB2312" w:hint="eastAsia"/>
            <w:sz w:val="28"/>
          </w:rPr>
          <w:delText>）</w:delText>
        </w:r>
      </w:del>
      <w:del w:id="44" w:author="叶霭雯" w:date="2022-07-26T14:05:00Z">
        <w:r w:rsidR="001202D1" w:rsidRPr="001202D1" w:rsidDel="0056533D">
          <w:rPr>
            <w:rFonts w:ascii="仿宋_GB2312" w:eastAsia="仿宋_GB2312"/>
            <w:sz w:val="28"/>
          </w:rPr>
          <w:delText>，且无新冠肺炎病史、隔离史和接触史，考</w:delText>
        </w:r>
      </w:del>
      <w:del w:id="45" w:author="叶霭雯" w:date="2021-06-30T11:00:00Z">
        <w:r w:rsidR="001202D1" w:rsidRPr="001202D1" w:rsidDel="00B12DFF">
          <w:rPr>
            <w:rFonts w:ascii="仿宋_GB2312" w:eastAsia="仿宋_GB2312"/>
            <w:sz w:val="28"/>
          </w:rPr>
          <w:delText>前14</w:delText>
        </w:r>
      </w:del>
      <w:del w:id="46" w:author="叶霭雯" w:date="2022-07-26T14:05:00Z">
        <w:r w:rsidR="001202D1" w:rsidRPr="001202D1" w:rsidDel="0056533D">
          <w:rPr>
            <w:rFonts w:ascii="仿宋_GB2312" w:eastAsia="仿宋_GB2312"/>
            <w:sz w:val="28"/>
          </w:rPr>
          <w:delText>天内无国（境）外或国内中高风险地区旅居史</w:delText>
        </w:r>
      </w:del>
      <w:del w:id="47" w:author="叶霭雯" w:date="2022-07-26T14:07:00Z">
        <w:r w:rsidR="001202D1" w:rsidRPr="001202D1" w:rsidDel="0056533D">
          <w:rPr>
            <w:rFonts w:ascii="仿宋_GB2312" w:eastAsia="仿宋_GB2312"/>
            <w:sz w:val="28"/>
          </w:rPr>
          <w:delText>。</w:delText>
        </w:r>
      </w:del>
    </w:p>
    <w:p w14:paraId="313978C8" w14:textId="77777777" w:rsidR="001202D1" w:rsidRPr="001202D1" w:rsidRDefault="000D43FC" w:rsidP="00D5579E">
      <w:pPr>
        <w:spacing w:line="360" w:lineRule="auto"/>
        <w:ind w:firstLineChars="200" w:firstLine="560"/>
        <w:rPr>
          <w:rFonts w:ascii="仿宋_GB2312" w:eastAsia="仿宋_GB2312"/>
          <w:sz w:val="28"/>
        </w:rPr>
      </w:pPr>
      <w:ins w:id="48" w:author="叶霭雯" w:date="2021-06-30T16:11:00Z">
        <w:r>
          <w:rPr>
            <w:rFonts w:ascii="仿宋_GB2312" w:eastAsia="仿宋_GB2312" w:hint="eastAsia"/>
            <w:sz w:val="28"/>
          </w:rPr>
          <w:t>5</w:t>
        </w:r>
        <w:r>
          <w:rPr>
            <w:rFonts w:ascii="仿宋_GB2312" w:eastAsia="仿宋_GB2312"/>
            <w:sz w:val="28"/>
          </w:rPr>
          <w:t>.</w:t>
        </w:r>
      </w:ins>
      <w:ins w:id="49" w:author="叶霭雯" w:date="2022-07-26T14:07:00Z">
        <w:r w:rsidR="0056533D" w:rsidRPr="001202D1">
          <w:rPr>
            <w:rFonts w:ascii="仿宋_GB2312" w:eastAsia="仿宋_GB2312"/>
            <w:sz w:val="28"/>
          </w:rPr>
          <w:t>考前</w:t>
        </w:r>
        <w:r w:rsidR="0056533D">
          <w:rPr>
            <w:rFonts w:ascii="仿宋_GB2312" w:eastAsia="仿宋_GB2312"/>
            <w:sz w:val="28"/>
          </w:rPr>
          <w:t>14</w:t>
        </w:r>
        <w:r w:rsidR="0056533D" w:rsidRPr="001202D1">
          <w:rPr>
            <w:rFonts w:ascii="仿宋_GB2312" w:eastAsia="仿宋_GB2312"/>
            <w:sz w:val="28"/>
          </w:rPr>
          <w:t>天内无国（境）外或国内中高风险地区旅居史</w:t>
        </w:r>
        <w:r w:rsidR="0056533D">
          <w:rPr>
            <w:rFonts w:ascii="仿宋" w:eastAsia="仿宋" w:hAnsi="仿宋" w:hint="eastAsia"/>
            <w:sz w:val="28"/>
            <w:szCs w:val="28"/>
          </w:rPr>
          <w:t>，</w:t>
        </w:r>
        <w:r w:rsidR="0056533D" w:rsidRPr="0056533D">
          <w:rPr>
            <w:rFonts w:ascii="仿宋" w:eastAsia="仿宋" w:hAnsi="仿宋" w:hint="eastAsia"/>
            <w:sz w:val="28"/>
            <w:szCs w:val="28"/>
          </w:rPr>
          <w:t>且无新冠肺炎病史、</w:t>
        </w:r>
        <w:proofErr w:type="gramStart"/>
        <w:r w:rsidR="0056533D" w:rsidRPr="0056533D">
          <w:rPr>
            <w:rFonts w:ascii="仿宋" w:eastAsia="仿宋" w:hAnsi="仿宋" w:hint="eastAsia"/>
            <w:sz w:val="28"/>
            <w:szCs w:val="28"/>
          </w:rPr>
          <w:t>隔离史</w:t>
        </w:r>
        <w:proofErr w:type="gramEnd"/>
        <w:r w:rsidR="0056533D" w:rsidRPr="0056533D">
          <w:rPr>
            <w:rFonts w:ascii="仿宋" w:eastAsia="仿宋" w:hAnsi="仿宋" w:hint="eastAsia"/>
            <w:sz w:val="28"/>
            <w:szCs w:val="28"/>
          </w:rPr>
          <w:t>和接触史</w:t>
        </w:r>
        <w:r w:rsidR="0056533D">
          <w:rPr>
            <w:rFonts w:ascii="仿宋" w:eastAsia="仿宋" w:hAnsi="仿宋" w:hint="eastAsia"/>
            <w:sz w:val="28"/>
            <w:szCs w:val="28"/>
          </w:rPr>
          <w:t>，</w:t>
        </w:r>
      </w:ins>
      <w:del w:id="50" w:author="叶霭雯" w:date="2022-07-26T14:10:00Z">
        <w:r w:rsidR="001202D1" w:rsidRPr="001202D1" w:rsidDel="0056533D">
          <w:rPr>
            <w:rFonts w:ascii="仿宋_GB2312" w:eastAsia="仿宋_GB2312"/>
            <w:sz w:val="28"/>
          </w:rPr>
          <w:delText>如</w:delText>
        </w:r>
      </w:del>
      <w:r w:rsidR="001202D1" w:rsidRPr="001202D1">
        <w:rPr>
          <w:rFonts w:ascii="仿宋_GB2312" w:eastAsia="仿宋_GB2312"/>
          <w:sz w:val="28"/>
        </w:rPr>
        <w:t>考前3天内</w:t>
      </w:r>
      <w:ins w:id="51" w:author="叶霭雯" w:date="2022-07-26T14:10:00Z">
        <w:r w:rsidR="0056533D">
          <w:rPr>
            <w:rFonts w:ascii="仿宋_GB2312" w:eastAsia="仿宋_GB2312" w:hint="eastAsia"/>
            <w:sz w:val="28"/>
          </w:rPr>
          <w:t>无</w:t>
        </w:r>
      </w:ins>
      <w:del w:id="52" w:author="叶霭雯" w:date="2022-07-26T14:10:00Z">
        <w:r w:rsidR="001202D1" w:rsidRPr="001202D1" w:rsidDel="0056533D">
          <w:rPr>
            <w:rFonts w:ascii="仿宋_GB2312" w:eastAsia="仿宋_GB2312"/>
            <w:sz w:val="28"/>
          </w:rPr>
          <w:delText>有</w:delText>
        </w:r>
      </w:del>
      <w:r w:rsidR="001202D1" w:rsidRPr="001202D1">
        <w:rPr>
          <w:rFonts w:ascii="仿宋_GB2312" w:eastAsia="仿宋_GB2312"/>
          <w:sz w:val="28"/>
        </w:rPr>
        <w:t>可疑症</w:t>
      </w:r>
      <w:r w:rsidR="00376572">
        <w:rPr>
          <w:rFonts w:ascii="仿宋_GB2312" w:eastAsia="仿宋_GB2312"/>
          <w:sz w:val="28"/>
        </w:rPr>
        <w:t>状（如发热、干咳、乏力、鼻塞、流涕、咽痛、腹泻等）</w:t>
      </w:r>
      <w:ins w:id="53" w:author="叶霭雯" w:date="2021-06-30T11:00:00Z">
        <w:r w:rsidR="004B0463">
          <w:rPr>
            <w:rFonts w:ascii="仿宋_GB2312" w:eastAsia="仿宋_GB2312" w:hint="eastAsia"/>
            <w:sz w:val="28"/>
          </w:rPr>
          <w:t>，</w:t>
        </w:r>
      </w:ins>
      <w:ins w:id="54" w:author="叶霭雯" w:date="2022-07-26T14:10:00Z">
        <w:r w:rsidR="0056533D">
          <w:rPr>
            <w:rFonts w:ascii="仿宋_GB2312" w:eastAsia="仿宋_GB2312" w:hint="eastAsia"/>
            <w:sz w:val="28"/>
          </w:rPr>
          <w:t>如出现上述情况</w:t>
        </w:r>
      </w:ins>
      <w:ins w:id="55" w:author="叶霭雯" w:date="2021-06-30T11:00:00Z">
        <w:del w:id="56" w:author="罗维" w:date="2022-07-26T15:40:00Z">
          <w:r w:rsidR="004B0463" w:rsidDel="004A37F4">
            <w:rPr>
              <w:rFonts w:ascii="仿宋_GB2312" w:eastAsia="仿宋_GB2312" w:hint="eastAsia"/>
              <w:sz w:val="28"/>
            </w:rPr>
            <w:delText>必须</w:delText>
          </w:r>
        </w:del>
      </w:ins>
      <w:r w:rsidR="00376572">
        <w:rPr>
          <w:rFonts w:ascii="仿宋_GB2312" w:eastAsia="仿宋_GB2312"/>
          <w:sz w:val="28"/>
        </w:rPr>
        <w:t>立即上报</w:t>
      </w:r>
      <w:r w:rsidR="00376572">
        <w:rPr>
          <w:rFonts w:ascii="仿宋_GB2312" w:eastAsia="仿宋_GB2312" w:hint="eastAsia"/>
          <w:sz w:val="28"/>
        </w:rPr>
        <w:t>广州考区考务办公室</w:t>
      </w:r>
      <w:r w:rsidR="001202D1" w:rsidRPr="001202D1">
        <w:rPr>
          <w:rFonts w:ascii="仿宋_GB2312" w:eastAsia="仿宋_GB2312"/>
          <w:sz w:val="28"/>
        </w:rPr>
        <w:t>，不得参加</w:t>
      </w:r>
      <w:proofErr w:type="gramStart"/>
      <w:r w:rsidR="001202D1" w:rsidRPr="001202D1">
        <w:rPr>
          <w:rFonts w:ascii="仿宋_GB2312" w:eastAsia="仿宋_GB2312"/>
          <w:sz w:val="28"/>
        </w:rPr>
        <w:t>巡</w:t>
      </w:r>
      <w:proofErr w:type="gramEnd"/>
      <w:r w:rsidR="001202D1" w:rsidRPr="001202D1">
        <w:rPr>
          <w:rFonts w:ascii="仿宋_GB2312" w:eastAsia="仿宋_GB2312"/>
          <w:sz w:val="28"/>
        </w:rPr>
        <w:t>考工作。</w:t>
      </w:r>
    </w:p>
    <w:p w14:paraId="04DB542C" w14:textId="73A41339" w:rsidR="0092227E" w:rsidRDefault="000D43FC" w:rsidP="00D5579E">
      <w:pPr>
        <w:spacing w:line="360" w:lineRule="auto"/>
        <w:ind w:firstLineChars="200" w:firstLine="560"/>
        <w:rPr>
          <w:ins w:id="57" w:author="叶霭雯" w:date="2021-06-30T11:00:00Z"/>
          <w:rFonts w:ascii="仿宋" w:eastAsia="仿宋" w:hAnsi="仿宋"/>
          <w:sz w:val="28"/>
          <w:szCs w:val="28"/>
        </w:rPr>
      </w:pPr>
      <w:ins w:id="58" w:author="叶霭雯" w:date="2021-06-30T16:11:00Z">
        <w:r>
          <w:rPr>
            <w:rFonts w:ascii="仿宋" w:eastAsia="仿宋" w:hAnsi="仿宋"/>
            <w:sz w:val="28"/>
            <w:szCs w:val="28"/>
          </w:rPr>
          <w:t>6</w:t>
        </w:r>
      </w:ins>
      <w:del w:id="59" w:author="叶霭雯" w:date="2021-06-30T16:11:00Z">
        <w:r w:rsidR="00CE1DD4" w:rsidDel="000D43FC">
          <w:rPr>
            <w:rFonts w:ascii="仿宋" w:eastAsia="仿宋" w:hAnsi="仿宋" w:hint="eastAsia"/>
            <w:sz w:val="28"/>
            <w:szCs w:val="28"/>
          </w:rPr>
          <w:delText>5</w:delText>
        </w:r>
      </w:del>
      <w:r w:rsidR="0092227E" w:rsidRPr="00F022CC">
        <w:rPr>
          <w:rFonts w:ascii="仿宋" w:eastAsia="仿宋" w:hAnsi="仿宋"/>
          <w:sz w:val="28"/>
          <w:szCs w:val="28"/>
        </w:rPr>
        <w:t>.</w:t>
      </w:r>
      <w:ins w:id="60" w:author="罗维" w:date="2022-07-26T15:40:00Z">
        <w:r w:rsidR="004A37F4">
          <w:rPr>
            <w:rFonts w:ascii="仿宋" w:eastAsia="仿宋" w:hAnsi="仿宋" w:hint="eastAsia"/>
            <w:sz w:val="28"/>
            <w:szCs w:val="28"/>
          </w:rPr>
          <w:t>本人</w:t>
        </w:r>
      </w:ins>
      <w:del w:id="61" w:author="叶霭雯" w:date="2021-06-30T16:12:00Z">
        <w:r w:rsidR="00CE1DD4" w:rsidRPr="00CE1DD4" w:rsidDel="000D43FC">
          <w:rPr>
            <w:rFonts w:hint="eastAsia"/>
          </w:rPr>
          <w:delText xml:space="preserve"> </w:delText>
        </w:r>
      </w:del>
      <w:r w:rsidR="00CE1DD4" w:rsidRPr="00CE1DD4">
        <w:rPr>
          <w:rFonts w:ascii="仿宋" w:eastAsia="仿宋" w:hAnsi="仿宋" w:hint="eastAsia"/>
          <w:sz w:val="28"/>
          <w:szCs w:val="28"/>
        </w:rPr>
        <w:t>严格遵守巡考工作的有关纪律与</w:t>
      </w:r>
      <w:r w:rsidR="000525EC">
        <w:rPr>
          <w:rFonts w:ascii="仿宋" w:eastAsia="仿宋" w:hAnsi="仿宋" w:hint="eastAsia"/>
          <w:sz w:val="28"/>
          <w:szCs w:val="28"/>
        </w:rPr>
        <w:t>上述</w:t>
      </w:r>
      <w:r w:rsidR="00CE1DD4" w:rsidRPr="00CE1DD4">
        <w:rPr>
          <w:rFonts w:ascii="仿宋" w:eastAsia="仿宋" w:hAnsi="仿宋" w:hint="eastAsia"/>
          <w:sz w:val="28"/>
          <w:szCs w:val="28"/>
        </w:rPr>
        <w:t>要求</w:t>
      </w:r>
      <w:r w:rsidR="00CE1DD4">
        <w:rPr>
          <w:rFonts w:ascii="仿宋" w:eastAsia="仿宋" w:hAnsi="仿宋" w:hint="eastAsia"/>
          <w:sz w:val="28"/>
          <w:szCs w:val="28"/>
        </w:rPr>
        <w:t>，</w:t>
      </w:r>
      <w:r w:rsidR="00376572">
        <w:rPr>
          <w:rFonts w:ascii="仿宋" w:eastAsia="仿宋" w:hAnsi="仿宋" w:hint="eastAsia"/>
          <w:sz w:val="28"/>
          <w:szCs w:val="28"/>
        </w:rPr>
        <w:t>如违反将</w:t>
      </w:r>
      <w:r w:rsidR="00D32E38">
        <w:rPr>
          <w:rFonts w:ascii="仿宋" w:eastAsia="仿宋" w:hAnsi="仿宋" w:hint="eastAsia"/>
          <w:sz w:val="28"/>
          <w:szCs w:val="28"/>
        </w:rPr>
        <w:t>按考试违规行处理办法</w:t>
      </w:r>
      <w:r w:rsidR="00CE1DD4">
        <w:rPr>
          <w:rFonts w:ascii="仿宋" w:eastAsia="仿宋" w:hAnsi="仿宋" w:hint="eastAsia"/>
          <w:sz w:val="28"/>
          <w:szCs w:val="28"/>
        </w:rPr>
        <w:t>有关</w:t>
      </w:r>
      <w:r w:rsidR="00D32E38">
        <w:rPr>
          <w:rFonts w:ascii="仿宋" w:eastAsia="仿宋" w:hAnsi="仿宋" w:hint="eastAsia"/>
          <w:sz w:val="28"/>
          <w:szCs w:val="28"/>
        </w:rPr>
        <w:t>程序进行处理。</w:t>
      </w:r>
    </w:p>
    <w:p w14:paraId="6D38C258" w14:textId="77777777" w:rsidR="004B0463" w:rsidRDefault="004B0463" w:rsidP="00D5579E">
      <w:pPr>
        <w:spacing w:line="360" w:lineRule="auto"/>
        <w:ind w:firstLineChars="200" w:firstLine="560"/>
        <w:rPr>
          <w:ins w:id="62" w:author="叶霭雯" w:date="2022-07-26T15:11:00Z"/>
          <w:rFonts w:ascii="仿宋" w:eastAsia="仿宋" w:hAnsi="仿宋"/>
          <w:sz w:val="28"/>
          <w:szCs w:val="28"/>
        </w:rPr>
      </w:pPr>
    </w:p>
    <w:p w14:paraId="3584AA2C" w14:textId="77777777" w:rsidR="003826C3" w:rsidRPr="00CE1DD4" w:rsidRDefault="003826C3" w:rsidP="00D5579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3D812BBB" w14:textId="77777777" w:rsidR="00E52A6A" w:rsidRDefault="00E52A6A" w:rsidP="00E52A6A">
      <w:pPr>
        <w:spacing w:line="360" w:lineRule="auto"/>
        <w:ind w:right="1920" w:firstLine="570"/>
        <w:jc w:val="center"/>
        <w:rPr>
          <w:ins w:id="63" w:author="叶霭雯" w:date="2022-07-25T12:42:00Z"/>
          <w:rFonts w:ascii="仿宋" w:eastAsia="仿宋" w:hAnsi="仿宋"/>
          <w:sz w:val="28"/>
          <w:szCs w:val="24"/>
        </w:rPr>
      </w:pPr>
      <w:r w:rsidRPr="00E52A6A">
        <w:rPr>
          <w:rFonts w:ascii="仿宋" w:eastAsia="仿宋" w:hAnsi="仿宋" w:hint="eastAsia"/>
          <w:sz w:val="28"/>
          <w:szCs w:val="24"/>
        </w:rPr>
        <w:t xml:space="preserve"> </w:t>
      </w:r>
      <w:r w:rsidRPr="00E52A6A">
        <w:rPr>
          <w:rFonts w:ascii="仿宋" w:eastAsia="仿宋" w:hAnsi="仿宋"/>
          <w:sz w:val="28"/>
          <w:szCs w:val="24"/>
        </w:rPr>
        <w:t xml:space="preserve">        </w:t>
      </w:r>
      <w:r>
        <w:rPr>
          <w:rFonts w:ascii="仿宋" w:eastAsia="仿宋" w:hAnsi="仿宋"/>
          <w:sz w:val="28"/>
          <w:szCs w:val="24"/>
        </w:rPr>
        <w:t xml:space="preserve">                   </w:t>
      </w:r>
      <w:r w:rsidRPr="00E52A6A">
        <w:rPr>
          <w:rFonts w:ascii="仿宋" w:eastAsia="仿宋" w:hAnsi="仿宋" w:hint="eastAsia"/>
          <w:sz w:val="28"/>
          <w:szCs w:val="24"/>
        </w:rPr>
        <w:t>承诺人</w:t>
      </w:r>
      <w:r>
        <w:rPr>
          <w:rFonts w:ascii="仿宋" w:eastAsia="仿宋" w:hAnsi="仿宋" w:hint="eastAsia"/>
          <w:sz w:val="28"/>
          <w:szCs w:val="24"/>
        </w:rPr>
        <w:t>(签名)</w:t>
      </w:r>
      <w:r w:rsidRPr="00E52A6A">
        <w:rPr>
          <w:rFonts w:ascii="仿宋" w:eastAsia="仿宋" w:hAnsi="仿宋" w:hint="eastAsia"/>
          <w:sz w:val="28"/>
          <w:szCs w:val="24"/>
        </w:rPr>
        <w:t>：</w:t>
      </w:r>
      <w:r w:rsidR="00743CBE">
        <w:rPr>
          <w:rFonts w:ascii="仿宋" w:eastAsia="仿宋" w:hAnsi="仿宋"/>
          <w:sz w:val="28"/>
          <w:szCs w:val="24"/>
        </w:rPr>
        <w:t xml:space="preserve">        </w:t>
      </w:r>
    </w:p>
    <w:p w14:paraId="1F77854B" w14:textId="77777777" w:rsidR="000104E1" w:rsidRPr="00E52A6A" w:rsidRDefault="000104E1" w:rsidP="00E52A6A">
      <w:pPr>
        <w:spacing w:line="360" w:lineRule="auto"/>
        <w:ind w:right="1920" w:firstLine="570"/>
        <w:jc w:val="center"/>
        <w:rPr>
          <w:rFonts w:ascii="仿宋" w:eastAsia="仿宋" w:hAnsi="仿宋"/>
          <w:sz w:val="28"/>
          <w:szCs w:val="24"/>
        </w:rPr>
      </w:pPr>
      <w:ins w:id="64" w:author="叶霭雯" w:date="2022-07-25T12:42:00Z">
        <w:r>
          <w:rPr>
            <w:rFonts w:ascii="仿宋" w:eastAsia="仿宋" w:hAnsi="仿宋"/>
            <w:sz w:val="28"/>
            <w:szCs w:val="24"/>
          </w:rPr>
          <w:t xml:space="preserve">                        </w:t>
        </w:r>
        <w:r>
          <w:rPr>
            <w:rFonts w:ascii="仿宋" w:eastAsia="仿宋" w:hAnsi="仿宋" w:hint="eastAsia"/>
            <w:sz w:val="28"/>
            <w:szCs w:val="24"/>
          </w:rPr>
          <w:t>联系电话：</w:t>
        </w:r>
      </w:ins>
    </w:p>
    <w:p w14:paraId="4741585A" w14:textId="77777777" w:rsidR="006338F7" w:rsidRPr="002B2264" w:rsidRDefault="00E52A6A" w:rsidP="002B2264">
      <w:pPr>
        <w:spacing w:line="360" w:lineRule="auto"/>
        <w:ind w:right="960" w:firstLine="570"/>
        <w:jc w:val="center"/>
        <w:rPr>
          <w:rFonts w:ascii="仿宋" w:eastAsia="仿宋" w:hAnsi="仿宋"/>
          <w:sz w:val="28"/>
          <w:szCs w:val="24"/>
        </w:rPr>
      </w:pPr>
      <w:r w:rsidRPr="00E52A6A">
        <w:rPr>
          <w:rFonts w:ascii="仿宋" w:eastAsia="仿宋" w:hAnsi="仿宋"/>
          <w:sz w:val="28"/>
          <w:szCs w:val="24"/>
        </w:rPr>
        <w:t xml:space="preserve">      </w:t>
      </w:r>
      <w:r>
        <w:rPr>
          <w:rFonts w:ascii="仿宋" w:eastAsia="仿宋" w:hAnsi="仿宋"/>
          <w:sz w:val="28"/>
          <w:szCs w:val="24"/>
        </w:rPr>
        <w:t xml:space="preserve">                   </w:t>
      </w:r>
      <w:r w:rsidR="00D5579E">
        <w:rPr>
          <w:rFonts w:ascii="仿宋" w:eastAsia="仿宋" w:hAnsi="仿宋"/>
          <w:sz w:val="28"/>
          <w:szCs w:val="24"/>
        </w:rPr>
        <w:t xml:space="preserve"> </w:t>
      </w:r>
      <w:del w:id="65" w:author="叶霭雯" w:date="2021-06-15T13:02:00Z">
        <w:r w:rsidRPr="00E52A6A" w:rsidDel="00A70F19">
          <w:rPr>
            <w:rFonts w:ascii="仿宋" w:eastAsia="仿宋" w:hAnsi="仿宋"/>
            <w:sz w:val="28"/>
            <w:szCs w:val="24"/>
          </w:rPr>
          <w:delText>2020</w:delText>
        </w:r>
      </w:del>
      <w:ins w:id="66" w:author="叶霭雯" w:date="2021-06-15T13:02:00Z">
        <w:r w:rsidR="00A70F19" w:rsidRPr="00E52A6A">
          <w:rPr>
            <w:rFonts w:ascii="仿宋" w:eastAsia="仿宋" w:hAnsi="仿宋"/>
            <w:sz w:val="28"/>
            <w:szCs w:val="24"/>
          </w:rPr>
          <w:t>202</w:t>
        </w:r>
      </w:ins>
      <w:ins w:id="67" w:author="叶霭雯" w:date="2022-07-25T12:40:00Z">
        <w:r w:rsidR="0086597E">
          <w:rPr>
            <w:rFonts w:ascii="仿宋" w:eastAsia="仿宋" w:hAnsi="仿宋"/>
            <w:sz w:val="28"/>
            <w:szCs w:val="24"/>
          </w:rPr>
          <w:t>2</w:t>
        </w:r>
      </w:ins>
      <w:r w:rsidRPr="00E52A6A">
        <w:rPr>
          <w:rFonts w:ascii="仿宋" w:eastAsia="仿宋" w:hAnsi="仿宋"/>
          <w:sz w:val="28"/>
          <w:szCs w:val="24"/>
        </w:rPr>
        <w:t xml:space="preserve">年  </w:t>
      </w:r>
      <w:r w:rsidR="00D5579E">
        <w:rPr>
          <w:rFonts w:ascii="仿宋" w:eastAsia="仿宋" w:hAnsi="仿宋"/>
          <w:sz w:val="28"/>
          <w:szCs w:val="24"/>
        </w:rPr>
        <w:t xml:space="preserve"> </w:t>
      </w:r>
      <w:r w:rsidRPr="00E52A6A">
        <w:rPr>
          <w:rFonts w:ascii="仿宋" w:eastAsia="仿宋" w:hAnsi="仿宋"/>
          <w:sz w:val="28"/>
          <w:szCs w:val="24"/>
        </w:rPr>
        <w:t xml:space="preserve"> 月  </w:t>
      </w:r>
      <w:r w:rsidR="00D5579E">
        <w:rPr>
          <w:rFonts w:ascii="仿宋" w:eastAsia="仿宋" w:hAnsi="仿宋"/>
          <w:sz w:val="28"/>
          <w:szCs w:val="24"/>
        </w:rPr>
        <w:t xml:space="preserve"> </w:t>
      </w:r>
      <w:r w:rsidRPr="00E52A6A">
        <w:rPr>
          <w:rFonts w:ascii="仿宋" w:eastAsia="仿宋" w:hAnsi="仿宋"/>
          <w:sz w:val="28"/>
          <w:szCs w:val="24"/>
        </w:rPr>
        <w:t xml:space="preserve"> 日</w:t>
      </w:r>
    </w:p>
    <w:sectPr w:rsidR="006338F7" w:rsidRPr="002B2264" w:rsidSect="00CE1DD4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3B3BB" w14:textId="77777777" w:rsidR="0020123C" w:rsidRDefault="0020123C" w:rsidP="003908A9">
      <w:r>
        <w:separator/>
      </w:r>
    </w:p>
  </w:endnote>
  <w:endnote w:type="continuationSeparator" w:id="0">
    <w:p w14:paraId="57177647" w14:textId="77777777" w:rsidR="0020123C" w:rsidRDefault="0020123C" w:rsidP="0039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1531D" w14:textId="77777777" w:rsidR="0020123C" w:rsidRDefault="0020123C" w:rsidP="003908A9">
      <w:r>
        <w:separator/>
      </w:r>
    </w:p>
  </w:footnote>
  <w:footnote w:type="continuationSeparator" w:id="0">
    <w:p w14:paraId="1EEB8DB0" w14:textId="77777777" w:rsidR="0020123C" w:rsidRDefault="0020123C" w:rsidP="003908A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罗维">
    <w15:presenceInfo w15:providerId="None" w15:userId="罗维"/>
  </w15:person>
  <w15:person w15:author="叶霭雯">
    <w15:presenceInfo w15:providerId="None" w15:userId="叶霭雯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60E"/>
    <w:rsid w:val="000104E1"/>
    <w:rsid w:val="000257EE"/>
    <w:rsid w:val="000525EC"/>
    <w:rsid w:val="000C1043"/>
    <w:rsid w:val="000D43FC"/>
    <w:rsid w:val="000E1F62"/>
    <w:rsid w:val="000E7F85"/>
    <w:rsid w:val="001175B7"/>
    <w:rsid w:val="001202D1"/>
    <w:rsid w:val="00135457"/>
    <w:rsid w:val="0018418A"/>
    <w:rsid w:val="00195C43"/>
    <w:rsid w:val="001B4169"/>
    <w:rsid w:val="0020123C"/>
    <w:rsid w:val="002B2264"/>
    <w:rsid w:val="002C1548"/>
    <w:rsid w:val="002F5142"/>
    <w:rsid w:val="00315F17"/>
    <w:rsid w:val="00376572"/>
    <w:rsid w:val="003826C3"/>
    <w:rsid w:val="003908A9"/>
    <w:rsid w:val="0039560E"/>
    <w:rsid w:val="003A7A10"/>
    <w:rsid w:val="003C237C"/>
    <w:rsid w:val="003D5041"/>
    <w:rsid w:val="003D6231"/>
    <w:rsid w:val="003E06DA"/>
    <w:rsid w:val="00437AD0"/>
    <w:rsid w:val="00447AD6"/>
    <w:rsid w:val="004A37F4"/>
    <w:rsid w:val="004B0463"/>
    <w:rsid w:val="004B2512"/>
    <w:rsid w:val="004C2EDA"/>
    <w:rsid w:val="004C683A"/>
    <w:rsid w:val="004F1C1E"/>
    <w:rsid w:val="00504C8E"/>
    <w:rsid w:val="005367BC"/>
    <w:rsid w:val="005435A8"/>
    <w:rsid w:val="005608FC"/>
    <w:rsid w:val="0056533D"/>
    <w:rsid w:val="0058652F"/>
    <w:rsid w:val="00591D58"/>
    <w:rsid w:val="005D0F01"/>
    <w:rsid w:val="005D2279"/>
    <w:rsid w:val="005D6642"/>
    <w:rsid w:val="005E4105"/>
    <w:rsid w:val="006219BE"/>
    <w:rsid w:val="006338F7"/>
    <w:rsid w:val="00652786"/>
    <w:rsid w:val="006827F8"/>
    <w:rsid w:val="006C1DA9"/>
    <w:rsid w:val="006C4E00"/>
    <w:rsid w:val="00707BD9"/>
    <w:rsid w:val="007147A1"/>
    <w:rsid w:val="00740E29"/>
    <w:rsid w:val="00743CBE"/>
    <w:rsid w:val="007727AC"/>
    <w:rsid w:val="00786830"/>
    <w:rsid w:val="007D4E1C"/>
    <w:rsid w:val="007E3AED"/>
    <w:rsid w:val="007E5E61"/>
    <w:rsid w:val="008278C7"/>
    <w:rsid w:val="0086597E"/>
    <w:rsid w:val="00875A30"/>
    <w:rsid w:val="008A303E"/>
    <w:rsid w:val="008A44A7"/>
    <w:rsid w:val="008A5DB1"/>
    <w:rsid w:val="008A7C56"/>
    <w:rsid w:val="008B32EC"/>
    <w:rsid w:val="008C010A"/>
    <w:rsid w:val="008D1D53"/>
    <w:rsid w:val="008E5DC6"/>
    <w:rsid w:val="008F5015"/>
    <w:rsid w:val="008F6459"/>
    <w:rsid w:val="0092227E"/>
    <w:rsid w:val="00944EDF"/>
    <w:rsid w:val="0094525C"/>
    <w:rsid w:val="00983837"/>
    <w:rsid w:val="009950B6"/>
    <w:rsid w:val="00996A35"/>
    <w:rsid w:val="00A3553A"/>
    <w:rsid w:val="00A42528"/>
    <w:rsid w:val="00A70F19"/>
    <w:rsid w:val="00A92E90"/>
    <w:rsid w:val="00AF1824"/>
    <w:rsid w:val="00AF46C9"/>
    <w:rsid w:val="00B12DFF"/>
    <w:rsid w:val="00B2775D"/>
    <w:rsid w:val="00BA5500"/>
    <w:rsid w:val="00BB3327"/>
    <w:rsid w:val="00BD5762"/>
    <w:rsid w:val="00C06990"/>
    <w:rsid w:val="00C372F1"/>
    <w:rsid w:val="00CE1DD4"/>
    <w:rsid w:val="00D32E38"/>
    <w:rsid w:val="00D33CBE"/>
    <w:rsid w:val="00D44E08"/>
    <w:rsid w:val="00D51EF9"/>
    <w:rsid w:val="00D5579E"/>
    <w:rsid w:val="00D668B8"/>
    <w:rsid w:val="00DA513C"/>
    <w:rsid w:val="00DC4A01"/>
    <w:rsid w:val="00DF7E08"/>
    <w:rsid w:val="00E11C64"/>
    <w:rsid w:val="00E173E6"/>
    <w:rsid w:val="00E52A6A"/>
    <w:rsid w:val="00E80F03"/>
    <w:rsid w:val="00E95500"/>
    <w:rsid w:val="00EC5296"/>
    <w:rsid w:val="00EE3DA2"/>
    <w:rsid w:val="00F022CC"/>
    <w:rsid w:val="00F46B9D"/>
    <w:rsid w:val="00F756BD"/>
    <w:rsid w:val="00FC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E9184"/>
  <w15:chartTrackingRefBased/>
  <w15:docId w15:val="{F22D37CB-56C3-4769-AE57-07EAAD72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08A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0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08A9"/>
    <w:rPr>
      <w:sz w:val="18"/>
      <w:szCs w:val="18"/>
    </w:rPr>
  </w:style>
  <w:style w:type="table" w:styleId="a7">
    <w:name w:val="Table Grid"/>
    <w:basedOn w:val="a1"/>
    <w:uiPriority w:val="39"/>
    <w:rsid w:val="008A7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4A3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叶霭雯</dc:creator>
  <cp:keywords/>
  <dc:description/>
  <cp:lastModifiedBy>罗维</cp:lastModifiedBy>
  <cp:revision>33</cp:revision>
  <cp:lastPrinted>2021-07-15T02:33:00Z</cp:lastPrinted>
  <dcterms:created xsi:type="dcterms:W3CDTF">2020-09-16T06:42:00Z</dcterms:created>
  <dcterms:modified xsi:type="dcterms:W3CDTF">2022-07-26T07:40:00Z</dcterms:modified>
</cp:coreProperties>
</file>