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42AE" w:rsidRDefault="001A007A" w:rsidP="00A042AE">
      <w:pPr>
        <w:spacing w:line="360" w:lineRule="auto"/>
        <w:jc w:val="center"/>
        <w:rPr>
          <w:sz w:val="24"/>
        </w:rPr>
      </w:pPr>
      <w:r>
        <w:rPr>
          <w:rFonts w:ascii="黑体" w:eastAsia="黑体" w:hAnsi="黑体" w:hint="eastAsia"/>
          <w:b/>
          <w:noProof/>
          <w:sz w:val="32"/>
          <w:szCs w:val="32"/>
        </w:rPr>
        <mc:AlternateContent>
          <mc:Choice Requires="wps">
            <w:drawing>
              <wp:anchor distT="0" distB="0" distL="114300" distR="114300" simplePos="0" relativeHeight="251661824" behindDoc="0" locked="0" layoutInCell="1" allowOverlap="1">
                <wp:simplePos x="0" y="0"/>
                <wp:positionH relativeFrom="column">
                  <wp:posOffset>1558140</wp:posOffset>
                </wp:positionH>
                <wp:positionV relativeFrom="paragraph">
                  <wp:posOffset>-944058</wp:posOffset>
                </wp:positionV>
                <wp:extent cx="3155577" cy="901337"/>
                <wp:effectExtent l="0" t="0" r="6985" b="0"/>
                <wp:wrapNone/>
                <wp:docPr id="1" name="文本框 1"/>
                <wp:cNvGraphicFramePr/>
                <a:graphic xmlns:a="http://schemas.openxmlformats.org/drawingml/2006/main">
                  <a:graphicData uri="http://schemas.microsoft.com/office/word/2010/wordprocessingShape">
                    <wps:wsp>
                      <wps:cNvSpPr txBox="1"/>
                      <wps:spPr>
                        <a:xfrm>
                          <a:off x="0" y="0"/>
                          <a:ext cx="3155577" cy="90133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6068C" w:rsidRDefault="002A6921" w:rsidP="002A6921">
                            <w:pPr>
                              <w:jc w:val="left"/>
                              <w:rPr>
                                <w:rFonts w:ascii="黑体" w:eastAsia="黑体" w:hAnsi="黑体"/>
                                <w:sz w:val="20"/>
                              </w:rPr>
                            </w:pPr>
                            <w:r w:rsidRPr="002A6921">
                              <w:rPr>
                                <w:rFonts w:ascii="黑体" w:eastAsia="黑体" w:hAnsi="黑体" w:hint="eastAsia"/>
                                <w:sz w:val="20"/>
                              </w:rPr>
                              <w:t>地址：广州市天河区体育西路1</w:t>
                            </w:r>
                            <w:r w:rsidRPr="002A6921">
                              <w:rPr>
                                <w:rFonts w:ascii="黑体" w:eastAsia="黑体" w:hAnsi="黑体"/>
                                <w:sz w:val="20"/>
                              </w:rPr>
                              <w:t>91号</w:t>
                            </w:r>
                            <w:r w:rsidRPr="002A6921">
                              <w:rPr>
                                <w:rFonts w:ascii="黑体" w:eastAsia="黑体" w:hAnsi="黑体" w:hint="eastAsia"/>
                                <w:sz w:val="20"/>
                              </w:rPr>
                              <w:t>中石化大厦</w:t>
                            </w:r>
                            <w:r>
                              <w:rPr>
                                <w:rFonts w:ascii="黑体" w:eastAsia="黑体" w:hAnsi="黑体" w:hint="eastAsia"/>
                                <w:sz w:val="20"/>
                              </w:rPr>
                              <w:t>B</w:t>
                            </w:r>
                            <w:r>
                              <w:rPr>
                                <w:rFonts w:ascii="黑体" w:eastAsia="黑体" w:hAnsi="黑体"/>
                                <w:sz w:val="20"/>
                              </w:rPr>
                              <w:t>塔</w:t>
                            </w:r>
                            <w:r>
                              <w:rPr>
                                <w:rFonts w:ascii="黑体" w:eastAsia="黑体" w:hAnsi="黑体" w:hint="eastAsia"/>
                                <w:sz w:val="20"/>
                              </w:rPr>
                              <w:t>4</w:t>
                            </w:r>
                            <w:r>
                              <w:rPr>
                                <w:rFonts w:ascii="黑体" w:eastAsia="黑体" w:hAnsi="黑体"/>
                                <w:sz w:val="20"/>
                              </w:rPr>
                              <w:t>302-4313</w:t>
                            </w:r>
                          </w:p>
                          <w:p w:rsidR="002A6921" w:rsidRDefault="002A6921" w:rsidP="002A6921">
                            <w:pPr>
                              <w:jc w:val="left"/>
                              <w:rPr>
                                <w:rFonts w:ascii="黑体" w:eastAsia="黑体" w:hAnsi="黑体"/>
                                <w:sz w:val="20"/>
                              </w:rPr>
                            </w:pPr>
                            <w:r>
                              <w:rPr>
                                <w:rFonts w:ascii="黑体" w:eastAsia="黑体" w:hAnsi="黑体"/>
                                <w:sz w:val="20"/>
                              </w:rPr>
                              <w:t>电话</w:t>
                            </w:r>
                            <w:r>
                              <w:rPr>
                                <w:rFonts w:ascii="黑体" w:eastAsia="黑体" w:hAnsi="黑体" w:hint="eastAsia"/>
                                <w:sz w:val="20"/>
                              </w:rPr>
                              <w:t>：</w:t>
                            </w:r>
                            <w:r>
                              <w:rPr>
                                <w:rFonts w:ascii="黑体" w:eastAsia="黑体" w:hAnsi="黑体"/>
                                <w:sz w:val="20"/>
                              </w:rPr>
                              <w:t>（86-20）38922350 传真</w:t>
                            </w:r>
                            <w:r>
                              <w:rPr>
                                <w:rFonts w:ascii="黑体" w:eastAsia="黑体" w:hAnsi="黑体" w:hint="eastAsia"/>
                                <w:sz w:val="20"/>
                              </w:rPr>
                              <w:t>：</w:t>
                            </w:r>
                            <w:r>
                              <w:rPr>
                                <w:rFonts w:ascii="黑体" w:eastAsia="黑体" w:hAnsi="黑体"/>
                                <w:sz w:val="20"/>
                              </w:rPr>
                              <w:t>（86-20）38922351</w:t>
                            </w:r>
                          </w:p>
                          <w:p w:rsidR="002A6921" w:rsidRPr="002A6921" w:rsidRDefault="002A6921" w:rsidP="002A6921">
                            <w:pPr>
                              <w:jc w:val="left"/>
                              <w:rPr>
                                <w:rFonts w:ascii="黑体" w:eastAsia="黑体" w:hAnsi="黑体"/>
                              </w:rPr>
                            </w:pPr>
                            <w:r>
                              <w:rPr>
                                <w:rFonts w:ascii="黑体" w:eastAsia="黑体" w:hAnsi="黑体"/>
                                <w:sz w:val="20"/>
                              </w:rPr>
                              <w:t>网址</w:t>
                            </w:r>
                            <w:r>
                              <w:rPr>
                                <w:rFonts w:ascii="黑体" w:eastAsia="黑体" w:hAnsi="黑体" w:hint="eastAsia"/>
                                <w:sz w:val="20"/>
                              </w:rPr>
                              <w:t>：</w:t>
                            </w:r>
                            <w:hyperlink r:id="rId8" w:history="1">
                              <w:r w:rsidRPr="002A6921">
                                <w:rPr>
                                  <w:rStyle w:val="a3"/>
                                  <w:rFonts w:ascii="黑体" w:eastAsia="黑体" w:hAnsi="黑体"/>
                                  <w:color w:val="auto"/>
                                  <w:sz w:val="20"/>
                                  <w:u w:val="none"/>
                                </w:rPr>
                                <w:t>http://www.gzicpa.org.cn</w:t>
                              </w:r>
                            </w:hyperlink>
                            <w:r>
                              <w:rPr>
                                <w:rFonts w:ascii="黑体" w:eastAsia="黑体" w:hAnsi="黑体"/>
                                <w:sz w:val="20"/>
                              </w:rPr>
                              <w:t xml:space="preserve"> 邮编</w:t>
                            </w:r>
                            <w:r>
                              <w:rPr>
                                <w:rFonts w:ascii="黑体" w:eastAsia="黑体" w:hAnsi="黑体" w:hint="eastAsia"/>
                                <w:sz w:val="20"/>
                              </w:rPr>
                              <w:t>：</w:t>
                            </w:r>
                            <w:r>
                              <w:rPr>
                                <w:rFonts w:ascii="黑体" w:eastAsia="黑体" w:hAnsi="黑体"/>
                                <w:sz w:val="20"/>
                              </w:rPr>
                              <w:t>510620</w:t>
                            </w:r>
                          </w:p>
                          <w:p w:rsidR="008D183C" w:rsidRPr="002A6921" w:rsidRDefault="008D183C" w:rsidP="000E1CA3">
                            <w:pPr>
                              <w:jc w:val="center"/>
                              <w:rPr>
                                <w:rFonts w:ascii="黑体" w:eastAsia="黑体" w:hAnsi="黑体"/>
                              </w:rPr>
                            </w:pPr>
                          </w:p>
                          <w:p w:rsidR="008D183C" w:rsidRPr="002A6921" w:rsidRDefault="008D183C" w:rsidP="000E1CA3">
                            <w:pPr>
                              <w:jc w:val="center"/>
                              <w:rPr>
                                <w:rFonts w:ascii="黑体" w:eastAsia="黑体" w:hAnsi="黑体"/>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122.7pt;margin-top:-74.35pt;width:248.45pt;height:70.9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" fillcolor="white [3201]" stroked="f" strokeweight=".5pt">
                <v:textbox>
                  <w:txbxContent>
                    <w:p w:rsidR="0076068C" w:rsidRDefault="002A6921" w:rsidP="002A6921">
                      <w:pPr>
                        <w:jc w:val="left"/>
                        <w:rPr>
                          <w:rFonts w:ascii="黑体" w:eastAsia="黑体" w:hAnsi="黑体"/>
                          <w:sz w:val="20"/>
                        </w:rPr>
                      </w:pPr>
                      <w:r w:rsidRPr="002A6921">
                        <w:rPr>
                          <w:rFonts w:ascii="黑体" w:eastAsia="黑体" w:hAnsi="黑体" w:hint="eastAsia"/>
                          <w:sz w:val="20"/>
                        </w:rPr>
                        <w:t>地址：广州市天河区体育西路1</w:t>
                      </w:r>
                      <w:r w:rsidRPr="002A6921">
                        <w:rPr>
                          <w:rFonts w:ascii="黑体" w:eastAsia="黑体" w:hAnsi="黑体"/>
                          <w:sz w:val="20"/>
                        </w:rPr>
                        <w:t>91号</w:t>
                      </w:r>
                      <w:r w:rsidRPr="002A6921">
                        <w:rPr>
                          <w:rFonts w:ascii="黑体" w:eastAsia="黑体" w:hAnsi="黑体" w:hint="eastAsia"/>
                          <w:sz w:val="20"/>
                        </w:rPr>
                        <w:t>中石化大厦</w:t>
                      </w:r>
                      <w:r>
                        <w:rPr>
                          <w:rFonts w:ascii="黑体" w:eastAsia="黑体" w:hAnsi="黑体" w:hint="eastAsia"/>
                          <w:sz w:val="20"/>
                        </w:rPr>
                        <w:t>B</w:t>
                      </w:r>
                      <w:r>
                        <w:rPr>
                          <w:rFonts w:ascii="黑体" w:eastAsia="黑体" w:hAnsi="黑体"/>
                          <w:sz w:val="20"/>
                        </w:rPr>
                        <w:t>塔</w:t>
                      </w:r>
                      <w:r>
                        <w:rPr>
                          <w:rFonts w:ascii="黑体" w:eastAsia="黑体" w:hAnsi="黑体" w:hint="eastAsia"/>
                          <w:sz w:val="20"/>
                        </w:rPr>
                        <w:t>4</w:t>
                      </w:r>
                      <w:r>
                        <w:rPr>
                          <w:rFonts w:ascii="黑体" w:eastAsia="黑体" w:hAnsi="黑体"/>
                          <w:sz w:val="20"/>
                        </w:rPr>
                        <w:t>302-4313</w:t>
                      </w:r>
                    </w:p>
                    <w:p w:rsidR="002A6921" w:rsidRDefault="002A6921" w:rsidP="002A6921">
                      <w:pPr>
                        <w:jc w:val="left"/>
                        <w:rPr>
                          <w:rFonts w:ascii="黑体" w:eastAsia="黑体" w:hAnsi="黑体"/>
                          <w:sz w:val="20"/>
                        </w:rPr>
                      </w:pPr>
                      <w:r>
                        <w:rPr>
                          <w:rFonts w:ascii="黑体" w:eastAsia="黑体" w:hAnsi="黑体"/>
                          <w:sz w:val="20"/>
                        </w:rPr>
                        <w:t>电话</w:t>
                      </w:r>
                      <w:r>
                        <w:rPr>
                          <w:rFonts w:ascii="黑体" w:eastAsia="黑体" w:hAnsi="黑体" w:hint="eastAsia"/>
                          <w:sz w:val="20"/>
                        </w:rPr>
                        <w:t>：</w:t>
                      </w:r>
                      <w:r>
                        <w:rPr>
                          <w:rFonts w:ascii="黑体" w:eastAsia="黑体" w:hAnsi="黑体"/>
                          <w:sz w:val="20"/>
                        </w:rPr>
                        <w:t>（86-20）38922350 传真</w:t>
                      </w:r>
                      <w:r>
                        <w:rPr>
                          <w:rFonts w:ascii="黑体" w:eastAsia="黑体" w:hAnsi="黑体" w:hint="eastAsia"/>
                          <w:sz w:val="20"/>
                        </w:rPr>
                        <w:t>：</w:t>
                      </w:r>
                      <w:r>
                        <w:rPr>
                          <w:rFonts w:ascii="黑体" w:eastAsia="黑体" w:hAnsi="黑体"/>
                          <w:sz w:val="20"/>
                        </w:rPr>
                        <w:t>（86-20）38922351</w:t>
                      </w:r>
                    </w:p>
                    <w:p w:rsidR="002A6921" w:rsidRPr="002A6921" w:rsidRDefault="002A6921" w:rsidP="002A6921">
                      <w:pPr>
                        <w:jc w:val="left"/>
                        <w:rPr>
                          <w:rFonts w:ascii="黑体" w:eastAsia="黑体" w:hAnsi="黑体"/>
                        </w:rPr>
                      </w:pPr>
                      <w:r>
                        <w:rPr>
                          <w:rFonts w:ascii="黑体" w:eastAsia="黑体" w:hAnsi="黑体"/>
                          <w:sz w:val="20"/>
                        </w:rPr>
                        <w:t>网址</w:t>
                      </w:r>
                      <w:r>
                        <w:rPr>
                          <w:rFonts w:ascii="黑体" w:eastAsia="黑体" w:hAnsi="黑体" w:hint="eastAsia"/>
                          <w:sz w:val="20"/>
                        </w:rPr>
                        <w:t>：</w:t>
                      </w:r>
                      <w:hyperlink r:id="rId9" w:history="1">
                        <w:r w:rsidRPr="002A6921">
                          <w:rPr>
                            <w:rStyle w:val="a3"/>
                            <w:rFonts w:ascii="黑体" w:eastAsia="黑体" w:hAnsi="黑体"/>
                            <w:color w:val="auto"/>
                            <w:sz w:val="20"/>
                            <w:u w:val="none"/>
                          </w:rPr>
                          <w:t>http://www.gzicpa.org.cn</w:t>
                        </w:r>
                      </w:hyperlink>
                      <w:r>
                        <w:rPr>
                          <w:rFonts w:ascii="黑体" w:eastAsia="黑体" w:hAnsi="黑体"/>
                          <w:sz w:val="20"/>
                        </w:rPr>
                        <w:t xml:space="preserve"> 邮编</w:t>
                      </w:r>
                      <w:r>
                        <w:rPr>
                          <w:rFonts w:ascii="黑体" w:eastAsia="黑体" w:hAnsi="黑体" w:hint="eastAsia"/>
                          <w:sz w:val="20"/>
                        </w:rPr>
                        <w:t>：</w:t>
                      </w:r>
                      <w:r>
                        <w:rPr>
                          <w:rFonts w:ascii="黑体" w:eastAsia="黑体" w:hAnsi="黑体"/>
                          <w:sz w:val="20"/>
                        </w:rPr>
                        <w:t>510620</w:t>
                      </w:r>
                    </w:p>
                    <w:p w:rsidR="008D183C" w:rsidRPr="002A6921" w:rsidRDefault="008D183C" w:rsidP="000E1CA3">
                      <w:pPr>
                        <w:jc w:val="center"/>
                        <w:rPr>
                          <w:rFonts w:ascii="黑体" w:eastAsia="黑体" w:hAnsi="黑体"/>
                        </w:rPr>
                      </w:pPr>
                    </w:p>
                    <w:p w:rsidR="008D183C" w:rsidRPr="002A6921" w:rsidRDefault="008D183C" w:rsidP="000E1CA3">
                      <w:pPr>
                        <w:jc w:val="center"/>
                        <w:rPr>
                          <w:rFonts w:ascii="黑体" w:eastAsia="黑体" w:hAnsi="黑体"/>
                        </w:rPr>
                      </w:pPr>
                    </w:p>
                  </w:txbxContent>
                </v:textbox>
              </v:shape>
            </w:pict>
          </mc:Fallback>
        </mc:AlternateContent>
      </w:r>
      <w:r w:rsidR="00A042AE" w:rsidRPr="00C53B10">
        <w:rPr>
          <w:rFonts w:ascii="黑体" w:eastAsia="黑体" w:hAnsi="黑体" w:hint="eastAsia"/>
          <w:b/>
          <w:sz w:val="32"/>
          <w:szCs w:val="32"/>
        </w:rPr>
        <w:t>给</w:t>
      </w:r>
      <w:r w:rsidR="0073474A">
        <w:rPr>
          <w:rFonts w:ascii="黑体" w:eastAsia="黑体" w:hAnsi="黑体" w:hint="eastAsia"/>
          <w:b/>
          <w:sz w:val="32"/>
          <w:szCs w:val="32"/>
        </w:rPr>
        <w:t>全科</w:t>
      </w:r>
      <w:r w:rsidR="00537C64">
        <w:rPr>
          <w:rFonts w:ascii="黑体" w:eastAsia="黑体" w:hAnsi="黑体" w:hint="eastAsia"/>
          <w:b/>
          <w:sz w:val="32"/>
          <w:szCs w:val="32"/>
        </w:rPr>
        <w:t>合格</w:t>
      </w:r>
      <w:r w:rsidR="0073474A">
        <w:rPr>
          <w:rFonts w:ascii="黑体" w:eastAsia="黑体" w:hAnsi="黑体" w:hint="eastAsia"/>
          <w:b/>
          <w:sz w:val="32"/>
          <w:szCs w:val="32"/>
        </w:rPr>
        <w:t>考生</w:t>
      </w:r>
      <w:r w:rsidR="00A042AE" w:rsidRPr="00C53B10">
        <w:rPr>
          <w:rFonts w:ascii="黑体" w:eastAsia="黑体" w:hAnsi="黑体" w:hint="eastAsia"/>
          <w:b/>
          <w:sz w:val="32"/>
          <w:szCs w:val="32"/>
        </w:rPr>
        <w:t>的</w:t>
      </w:r>
      <w:r w:rsidR="00A042AE">
        <w:rPr>
          <w:rFonts w:ascii="黑体" w:eastAsia="黑体" w:hAnsi="黑体" w:hint="eastAsia"/>
          <w:b/>
          <w:sz w:val="32"/>
          <w:szCs w:val="32"/>
        </w:rPr>
        <w:t>信</w:t>
      </w:r>
    </w:p>
    <w:p w:rsidR="007776A1" w:rsidRDefault="007776A1" w:rsidP="0033045D">
      <w:pPr>
        <w:spacing w:line="360" w:lineRule="auto"/>
        <w:rPr>
          <w:ins w:id="0" w:author="叶霭雯" w:date="2021-01-28T14:35:00Z"/>
          <w:sz w:val="24"/>
        </w:rPr>
      </w:pPr>
    </w:p>
    <w:p w:rsidR="006D0947" w:rsidRPr="00CE616A" w:rsidRDefault="006D0947" w:rsidP="0033045D">
      <w:pPr>
        <w:spacing w:line="360" w:lineRule="auto"/>
        <w:rPr>
          <w:rFonts w:ascii="宋体" w:hAnsi="宋体"/>
          <w:b/>
          <w:sz w:val="24"/>
          <w:rPrChange w:id="1" w:author="叶霭雯" w:date="2021-02-02T08:13:00Z">
            <w:rPr>
              <w:b/>
              <w:sz w:val="24"/>
            </w:rPr>
          </w:rPrChange>
        </w:rPr>
      </w:pPr>
      <w:r w:rsidRPr="00CE616A">
        <w:rPr>
          <w:rFonts w:ascii="宋体" w:hAnsi="宋体" w:hint="eastAsia"/>
          <w:sz w:val="24"/>
          <w:rPrChange w:id="2" w:author="叶霭雯" w:date="2021-02-02T08:13:00Z">
            <w:rPr>
              <w:rFonts w:hint="eastAsia"/>
              <w:sz w:val="24"/>
            </w:rPr>
          </w:rPrChange>
        </w:rPr>
        <w:t>亲爱的</w:t>
      </w:r>
      <w:r w:rsidR="002D0F09" w:rsidRPr="00CE616A">
        <w:rPr>
          <w:rFonts w:ascii="宋体" w:hAnsi="宋体" w:hint="eastAsia"/>
          <w:sz w:val="24"/>
          <w:rPrChange w:id="3" w:author="叶霭雯" w:date="2021-02-02T08:13:00Z">
            <w:rPr>
              <w:rFonts w:hint="eastAsia"/>
              <w:sz w:val="24"/>
            </w:rPr>
          </w:rPrChange>
        </w:rPr>
        <w:t>考生</w:t>
      </w:r>
      <w:r w:rsidRPr="00CE616A">
        <w:rPr>
          <w:rFonts w:ascii="宋体" w:hAnsi="宋体" w:hint="eastAsia"/>
          <w:sz w:val="24"/>
          <w:rPrChange w:id="4" w:author="叶霭雯" w:date="2021-02-02T08:13:00Z">
            <w:rPr>
              <w:rFonts w:hint="eastAsia"/>
              <w:sz w:val="24"/>
            </w:rPr>
          </w:rPrChange>
        </w:rPr>
        <w:t>：</w:t>
      </w:r>
    </w:p>
    <w:p w:rsidR="006D0947" w:rsidRPr="00CE616A" w:rsidRDefault="0073474A" w:rsidP="0033045D">
      <w:pPr>
        <w:spacing w:line="360" w:lineRule="auto"/>
        <w:ind w:firstLine="570"/>
        <w:rPr>
          <w:rFonts w:ascii="宋体" w:hAnsi="宋体"/>
          <w:sz w:val="24"/>
          <w:rPrChange w:id="5" w:author="叶霭雯" w:date="2021-02-02T08:13:00Z">
            <w:rPr>
              <w:sz w:val="24"/>
            </w:rPr>
          </w:rPrChange>
        </w:rPr>
      </w:pPr>
      <w:r w:rsidRPr="00CE616A">
        <w:rPr>
          <w:rFonts w:ascii="宋体" w:hAnsi="宋体"/>
          <w:sz w:val="24"/>
          <w:rPrChange w:id="6" w:author="叶霭雯" w:date="2021-02-02T08:13:00Z">
            <w:rPr>
              <w:sz w:val="24"/>
            </w:rPr>
          </w:rPrChange>
        </w:rPr>
        <w:t>祝贺你顺利通过考试</w:t>
      </w:r>
      <w:r w:rsidRPr="00CE616A">
        <w:rPr>
          <w:rFonts w:ascii="宋体" w:hAnsi="宋体" w:hint="eastAsia"/>
          <w:sz w:val="24"/>
          <w:rPrChange w:id="7" w:author="叶霭雯" w:date="2021-02-02T08:13:00Z">
            <w:rPr>
              <w:rFonts w:hint="eastAsia"/>
              <w:sz w:val="24"/>
            </w:rPr>
          </w:rPrChange>
        </w:rPr>
        <w:t>！</w:t>
      </w:r>
      <w:r w:rsidR="00E110A8" w:rsidRPr="00CE616A">
        <w:rPr>
          <w:rFonts w:ascii="宋体" w:hAnsi="宋体" w:hint="eastAsia"/>
          <w:sz w:val="24"/>
          <w:rPrChange w:id="8" w:author="叶霭雯" w:date="2021-02-02T08:13:00Z">
            <w:rPr>
              <w:rFonts w:hint="eastAsia"/>
              <w:sz w:val="24"/>
            </w:rPr>
          </w:rPrChange>
        </w:rPr>
        <w:t>请定期查看</w:t>
      </w:r>
      <w:r w:rsidR="006D0947" w:rsidRPr="00CE616A">
        <w:rPr>
          <w:rFonts w:ascii="宋体" w:hAnsi="宋体" w:hint="eastAsia"/>
          <w:b/>
          <w:sz w:val="24"/>
          <w:rPrChange w:id="9" w:author="叶霭雯" w:date="2021-02-02T08:13:00Z">
            <w:rPr>
              <w:rFonts w:hint="eastAsia"/>
              <w:b/>
              <w:sz w:val="24"/>
            </w:rPr>
          </w:rPrChange>
        </w:rPr>
        <w:t>广州注册会计师协会</w:t>
      </w:r>
      <w:r w:rsidR="00532977" w:rsidRPr="00CE616A">
        <w:rPr>
          <w:rFonts w:ascii="宋体" w:hAnsi="宋体" w:cs="宋体"/>
          <w:color w:val="000000"/>
          <w:kern w:val="0"/>
          <w:sz w:val="24"/>
        </w:rPr>
        <w:t>(</w:t>
      </w:r>
      <w:r w:rsidR="00532977" w:rsidRPr="00CE616A">
        <w:rPr>
          <w:rFonts w:ascii="宋体" w:hAnsi="宋体" w:cs="宋体" w:hint="eastAsia"/>
          <w:color w:val="000000"/>
          <w:kern w:val="0"/>
          <w:sz w:val="24"/>
          <w:lang w:val="zh-CN"/>
          <w:rPrChange w:id="10" w:author="叶霭雯" w:date="2021-02-02T08:13:00Z">
            <w:rPr>
              <w:rFonts w:ascii="宋体" w:hAnsi="宋体" w:cs="宋体" w:hint="eastAsia"/>
              <w:color w:val="000000"/>
              <w:kern w:val="0"/>
              <w:sz w:val="24"/>
              <w:lang w:val="zh-CN"/>
            </w:rPr>
          </w:rPrChange>
        </w:rPr>
        <w:t>下简称</w:t>
      </w:r>
      <w:r w:rsidR="00532977" w:rsidRPr="00CE616A">
        <w:rPr>
          <w:rFonts w:ascii="宋体" w:hAnsi="宋体" w:cs="宋体" w:hint="eastAsia"/>
          <w:color w:val="000000"/>
          <w:kern w:val="0"/>
          <w:sz w:val="24"/>
          <w:rPrChange w:id="11" w:author="叶霭雯" w:date="2021-02-02T08:13:00Z">
            <w:rPr>
              <w:rFonts w:ascii="宋体" w:cs="宋体" w:hint="eastAsia"/>
              <w:color w:val="000000"/>
              <w:kern w:val="0"/>
              <w:sz w:val="24"/>
            </w:rPr>
          </w:rPrChange>
        </w:rPr>
        <w:t>“</w:t>
      </w:r>
      <w:r w:rsidR="00532977" w:rsidRPr="00CE616A">
        <w:rPr>
          <w:rFonts w:ascii="宋体" w:hAnsi="宋体" w:cs="宋体" w:hint="eastAsia"/>
          <w:color w:val="000000"/>
          <w:kern w:val="0"/>
          <w:sz w:val="24"/>
          <w:lang w:val="zh-CN"/>
        </w:rPr>
        <w:t>我会</w:t>
      </w:r>
      <w:r w:rsidR="00532977" w:rsidRPr="00CE616A">
        <w:rPr>
          <w:rFonts w:ascii="宋体" w:hAnsi="宋体" w:cs="宋体" w:hint="eastAsia"/>
          <w:color w:val="000000"/>
          <w:kern w:val="0"/>
          <w:sz w:val="24"/>
          <w:rPrChange w:id="12" w:author="叶霭雯" w:date="2021-02-02T08:13:00Z">
            <w:rPr>
              <w:rFonts w:ascii="宋体" w:cs="宋体" w:hint="eastAsia"/>
              <w:color w:val="000000"/>
              <w:kern w:val="0"/>
              <w:sz w:val="24"/>
            </w:rPr>
          </w:rPrChange>
        </w:rPr>
        <w:t>”</w:t>
      </w:r>
      <w:r w:rsidR="00532977" w:rsidRPr="00CE616A">
        <w:rPr>
          <w:rFonts w:ascii="宋体" w:hAnsi="宋体" w:cs="宋体"/>
          <w:color w:val="000000"/>
          <w:kern w:val="0"/>
          <w:sz w:val="24"/>
        </w:rPr>
        <w:t>)</w:t>
      </w:r>
      <w:r w:rsidR="00123FB2" w:rsidRPr="00CE616A">
        <w:rPr>
          <w:rFonts w:ascii="宋体" w:hAnsi="宋体" w:hint="eastAsia"/>
          <w:sz w:val="24"/>
          <w:rPrChange w:id="13" w:author="叶霭雯" w:date="2021-02-02T08:13:00Z">
            <w:rPr>
              <w:rFonts w:hint="eastAsia"/>
              <w:sz w:val="24"/>
            </w:rPr>
          </w:rPrChange>
        </w:rPr>
        <w:t>官网</w:t>
      </w:r>
      <w:r w:rsidR="006D0947" w:rsidRPr="00CE616A">
        <w:rPr>
          <w:rFonts w:ascii="宋体" w:hAnsi="宋体" w:hint="eastAsia"/>
          <w:b/>
          <w:sz w:val="24"/>
          <w:rPrChange w:id="14" w:author="叶霭雯" w:date="2021-02-02T08:13:00Z">
            <w:rPr>
              <w:rFonts w:hint="eastAsia"/>
              <w:b/>
              <w:sz w:val="24"/>
            </w:rPr>
          </w:rPrChange>
        </w:rPr>
        <w:t>（</w:t>
      </w:r>
      <w:r w:rsidR="006D0947" w:rsidRPr="00CE616A">
        <w:rPr>
          <w:rFonts w:ascii="宋体" w:hAnsi="宋体"/>
          <w:b/>
          <w:sz w:val="24"/>
          <w:rPrChange w:id="15" w:author="叶霭雯" w:date="2021-02-02T08:13:00Z">
            <w:rPr>
              <w:b/>
              <w:sz w:val="24"/>
            </w:rPr>
          </w:rPrChange>
        </w:rPr>
        <w:t>www.gzicpa.org.cn</w:t>
      </w:r>
      <w:r w:rsidR="006D0947" w:rsidRPr="00CE616A">
        <w:rPr>
          <w:rFonts w:ascii="宋体" w:hAnsi="宋体" w:hint="eastAsia"/>
          <w:b/>
          <w:sz w:val="24"/>
          <w:rPrChange w:id="16" w:author="叶霭雯" w:date="2021-02-02T08:13:00Z">
            <w:rPr>
              <w:rFonts w:hint="eastAsia"/>
              <w:b/>
              <w:sz w:val="24"/>
            </w:rPr>
          </w:rPrChange>
        </w:rPr>
        <w:t>）</w:t>
      </w:r>
      <w:r w:rsidR="00E110A8" w:rsidRPr="00CE616A">
        <w:rPr>
          <w:rFonts w:ascii="宋体" w:hAnsi="宋体" w:hint="eastAsia"/>
          <w:sz w:val="24"/>
          <w:rPrChange w:id="17" w:author="叶霭雯" w:date="2021-02-02T08:13:00Z">
            <w:rPr>
              <w:rFonts w:hint="eastAsia"/>
              <w:sz w:val="24"/>
            </w:rPr>
          </w:rPrChange>
        </w:rPr>
        <w:t>的</w:t>
      </w:r>
      <w:r w:rsidR="008D345F" w:rsidRPr="00CE616A">
        <w:rPr>
          <w:rFonts w:ascii="宋体" w:hAnsi="宋体" w:hint="eastAsia"/>
          <w:sz w:val="24"/>
          <w:u w:val="single"/>
          <w:rPrChange w:id="18" w:author="叶霭雯" w:date="2021-02-02T08:13:00Z">
            <w:rPr>
              <w:rFonts w:hint="eastAsia"/>
              <w:sz w:val="24"/>
              <w:u w:val="single"/>
            </w:rPr>
          </w:rPrChange>
        </w:rPr>
        <w:t>通知公告</w:t>
      </w:r>
      <w:r w:rsidR="00D51D63" w:rsidRPr="00CE616A">
        <w:rPr>
          <w:rFonts w:ascii="宋体" w:hAnsi="宋体" w:hint="eastAsia"/>
          <w:sz w:val="24"/>
          <w:rPrChange w:id="19" w:author="叶霭雯" w:date="2021-02-02T08:13:00Z">
            <w:rPr>
              <w:rFonts w:hint="eastAsia"/>
              <w:sz w:val="24"/>
            </w:rPr>
          </w:rPrChange>
        </w:rPr>
        <w:t>专栏，或关注协会官方</w:t>
      </w:r>
      <w:proofErr w:type="gramStart"/>
      <w:r w:rsidR="006D0947" w:rsidRPr="00CE616A">
        <w:rPr>
          <w:rFonts w:ascii="宋体" w:hAnsi="宋体" w:hint="eastAsia"/>
          <w:sz w:val="24"/>
          <w:rPrChange w:id="20" w:author="叶霭雯" w:date="2021-02-02T08:13:00Z">
            <w:rPr>
              <w:rFonts w:hint="eastAsia"/>
              <w:sz w:val="24"/>
            </w:rPr>
          </w:rPrChange>
        </w:rPr>
        <w:t>微信公众号</w:t>
      </w:r>
      <w:r w:rsidR="00532977" w:rsidRPr="00CE616A">
        <w:rPr>
          <w:rFonts w:ascii="宋体" w:hAnsi="宋体" w:hint="eastAsia"/>
          <w:sz w:val="24"/>
          <w:rPrChange w:id="21" w:author="叶霭雯" w:date="2021-02-02T08:13:00Z">
            <w:rPr>
              <w:rFonts w:hint="eastAsia"/>
              <w:sz w:val="24"/>
            </w:rPr>
          </w:rPrChange>
        </w:rPr>
        <w:t>和抖音</w:t>
      </w:r>
      <w:proofErr w:type="gramEnd"/>
      <w:r w:rsidR="00532977" w:rsidRPr="00CE616A">
        <w:rPr>
          <w:rFonts w:ascii="宋体" w:hAnsi="宋体" w:hint="eastAsia"/>
          <w:sz w:val="24"/>
          <w:rPrChange w:id="22" w:author="叶霭雯" w:date="2021-02-02T08:13:00Z">
            <w:rPr>
              <w:rFonts w:hint="eastAsia"/>
              <w:sz w:val="24"/>
            </w:rPr>
          </w:rPrChange>
        </w:rPr>
        <w:t>号</w:t>
      </w:r>
      <w:r w:rsidR="00D51D63" w:rsidRPr="00CE616A">
        <w:rPr>
          <w:rFonts w:ascii="宋体" w:hAnsi="宋体" w:hint="eastAsia"/>
          <w:sz w:val="24"/>
          <w:rPrChange w:id="23" w:author="叶霭雯" w:date="2021-02-02T08:13:00Z">
            <w:rPr>
              <w:rFonts w:hint="eastAsia"/>
              <w:sz w:val="24"/>
            </w:rPr>
          </w:rPrChange>
        </w:rPr>
        <w:t>（</w:t>
      </w:r>
      <w:proofErr w:type="gramStart"/>
      <w:r w:rsidR="00D51D63" w:rsidRPr="00CE616A">
        <w:rPr>
          <w:rFonts w:ascii="宋体" w:hAnsi="宋体" w:hint="eastAsia"/>
          <w:sz w:val="24"/>
          <w:rPrChange w:id="24" w:author="叶霭雯" w:date="2021-02-02T08:13:00Z">
            <w:rPr>
              <w:rFonts w:hint="eastAsia"/>
              <w:sz w:val="24"/>
            </w:rPr>
          </w:rPrChange>
        </w:rPr>
        <w:t>扫二维</w:t>
      </w:r>
      <w:proofErr w:type="gramEnd"/>
      <w:r w:rsidR="00D51D63" w:rsidRPr="00CE616A">
        <w:rPr>
          <w:rFonts w:ascii="宋体" w:hAnsi="宋体" w:hint="eastAsia"/>
          <w:sz w:val="24"/>
          <w:rPrChange w:id="25" w:author="叶霭雯" w:date="2021-02-02T08:13:00Z">
            <w:rPr>
              <w:rFonts w:hint="eastAsia"/>
              <w:sz w:val="24"/>
            </w:rPr>
          </w:rPrChange>
        </w:rPr>
        <w:t>码）</w:t>
      </w:r>
      <w:r w:rsidR="00E110A8" w:rsidRPr="00CE616A">
        <w:rPr>
          <w:rFonts w:ascii="宋体" w:hAnsi="宋体" w:hint="eastAsia"/>
          <w:sz w:val="24"/>
          <w:rPrChange w:id="26" w:author="叶霭雯" w:date="2021-02-02T08:13:00Z">
            <w:rPr>
              <w:rFonts w:hint="eastAsia"/>
              <w:sz w:val="24"/>
            </w:rPr>
          </w:rPrChange>
        </w:rPr>
        <w:t>，最新信息将通过以上</w:t>
      </w:r>
      <w:r w:rsidR="006D0947" w:rsidRPr="00CE616A">
        <w:rPr>
          <w:rFonts w:ascii="宋体" w:hAnsi="宋体" w:hint="eastAsia"/>
          <w:sz w:val="24"/>
          <w:rPrChange w:id="27" w:author="叶霭雯" w:date="2021-02-02T08:13:00Z">
            <w:rPr>
              <w:rFonts w:hint="eastAsia"/>
              <w:sz w:val="24"/>
            </w:rPr>
          </w:rPrChange>
        </w:rPr>
        <w:t>方式公布。现将</w:t>
      </w:r>
      <w:r w:rsidR="00537C64" w:rsidRPr="00CE616A">
        <w:rPr>
          <w:rFonts w:ascii="宋体" w:hAnsi="宋体"/>
          <w:sz w:val="24"/>
          <w:rPrChange w:id="28" w:author="叶霭雯" w:date="2021-02-02T08:13:00Z">
            <w:rPr>
              <w:sz w:val="24"/>
            </w:rPr>
          </w:rPrChange>
        </w:rPr>
        <w:t>全科合格考生办理入会手续</w:t>
      </w:r>
      <w:r w:rsidR="006D0947" w:rsidRPr="00CE616A">
        <w:rPr>
          <w:rFonts w:ascii="宋体" w:hAnsi="宋体" w:hint="eastAsia"/>
          <w:sz w:val="24"/>
          <w:rPrChange w:id="29" w:author="叶霭雯" w:date="2021-02-02T08:13:00Z">
            <w:rPr>
              <w:rFonts w:hint="eastAsia"/>
              <w:sz w:val="24"/>
            </w:rPr>
          </w:rPrChange>
        </w:rPr>
        <w:t>相关事项告知如下：</w:t>
      </w:r>
    </w:p>
    <w:p w:rsidR="00537C64" w:rsidRPr="00CE616A" w:rsidRDefault="00E35C38" w:rsidP="00537C64">
      <w:pPr>
        <w:spacing w:line="360" w:lineRule="auto"/>
        <w:ind w:firstLine="570"/>
        <w:rPr>
          <w:rFonts w:ascii="宋体" w:hAnsi="宋体"/>
          <w:sz w:val="24"/>
          <w:rPrChange w:id="30" w:author="叶霭雯" w:date="2021-02-02T08:13:00Z">
            <w:rPr>
              <w:sz w:val="24"/>
            </w:rPr>
          </w:rPrChange>
        </w:rPr>
      </w:pPr>
      <w:r w:rsidRPr="00CE616A">
        <w:rPr>
          <w:rFonts w:ascii="宋体" w:hAnsi="宋体"/>
          <w:sz w:val="24"/>
          <w:rPrChange w:id="31" w:author="叶霭雯" w:date="2021-02-02T08:13:00Z">
            <w:rPr>
              <w:sz w:val="24"/>
            </w:rPr>
          </w:rPrChange>
        </w:rPr>
        <w:t>在领取全科合格证书后</w:t>
      </w:r>
      <w:r w:rsidR="00537C64" w:rsidRPr="00CE616A">
        <w:rPr>
          <w:rFonts w:ascii="宋体" w:hAnsi="宋体"/>
          <w:sz w:val="24"/>
          <w:rPrChange w:id="32" w:author="叶霭雯" w:date="2021-02-02T08:13:00Z">
            <w:rPr>
              <w:sz w:val="24"/>
            </w:rPr>
          </w:rPrChange>
        </w:rPr>
        <w:t>，请考生</w:t>
      </w:r>
      <w:r w:rsidRPr="00CE616A">
        <w:rPr>
          <w:rFonts w:ascii="宋体" w:hAnsi="宋体"/>
          <w:sz w:val="24"/>
          <w:rPrChange w:id="33" w:author="叶霭雯" w:date="2021-02-02T08:13:00Z">
            <w:rPr>
              <w:sz w:val="24"/>
            </w:rPr>
          </w:rPrChange>
        </w:rPr>
        <w:t>按有关规定</w:t>
      </w:r>
      <w:ins w:id="34" w:author="叶霭雯" w:date="2021-02-02T08:12:00Z">
        <w:r w:rsidR="00CE616A" w:rsidRPr="00CE616A">
          <w:rPr>
            <w:rFonts w:ascii="宋体" w:hAnsi="宋体" w:hint="eastAsia"/>
            <w:sz w:val="24"/>
            <w:rPrChange w:id="35" w:author="叶霭雯" w:date="2021-02-02T08:13:00Z">
              <w:rPr>
                <w:rFonts w:hint="eastAsia"/>
                <w:sz w:val="24"/>
              </w:rPr>
            </w:rPrChange>
          </w:rPr>
          <w:t>在</w:t>
        </w:r>
      </w:ins>
      <w:r w:rsidRPr="00CE616A">
        <w:rPr>
          <w:rFonts w:ascii="宋体" w:hAnsi="宋体" w:hint="eastAsia"/>
          <w:sz w:val="24"/>
          <w:rPrChange w:id="36" w:author="叶霭雯" w:date="2021-02-02T08:13:00Z">
            <w:rPr>
              <w:rFonts w:hint="eastAsia"/>
              <w:sz w:val="24"/>
            </w:rPr>
          </w:rPrChange>
        </w:rPr>
        <w:t>5</w:t>
      </w:r>
      <w:r w:rsidRPr="00CE616A">
        <w:rPr>
          <w:rFonts w:ascii="宋体" w:hAnsi="宋体" w:hint="eastAsia"/>
          <w:sz w:val="24"/>
          <w:rPrChange w:id="37" w:author="叶霭雯" w:date="2021-02-02T08:13:00Z">
            <w:rPr>
              <w:rFonts w:hint="eastAsia"/>
              <w:sz w:val="24"/>
            </w:rPr>
          </w:rPrChange>
        </w:rPr>
        <w:t>年内</w:t>
      </w:r>
      <w:r w:rsidR="00537C64" w:rsidRPr="00CE616A">
        <w:rPr>
          <w:rFonts w:ascii="宋体" w:hAnsi="宋体"/>
          <w:sz w:val="24"/>
          <w:rPrChange w:id="38" w:author="叶霭雯" w:date="2021-02-02T08:13:00Z">
            <w:rPr>
              <w:sz w:val="24"/>
            </w:rPr>
          </w:rPrChange>
        </w:rPr>
        <w:t>办理申请入会手续，申请成为中国注册会计师协会执业或非执业会员。</w:t>
      </w:r>
    </w:p>
    <w:p w:rsidR="00A27AB3" w:rsidRPr="00CE616A" w:rsidRDefault="00537C64" w:rsidP="00A27AB3">
      <w:pPr>
        <w:spacing w:line="360" w:lineRule="auto"/>
        <w:ind w:firstLine="570"/>
        <w:rPr>
          <w:rFonts w:ascii="宋体" w:hAnsi="宋体"/>
          <w:sz w:val="24"/>
          <w:rPrChange w:id="39" w:author="叶霭雯" w:date="2021-02-02T08:13:00Z">
            <w:rPr>
              <w:sz w:val="24"/>
            </w:rPr>
          </w:rPrChange>
        </w:rPr>
      </w:pPr>
      <w:r w:rsidRPr="00CE616A">
        <w:rPr>
          <w:rFonts w:ascii="宋体" w:hAnsi="宋体"/>
          <w:sz w:val="24"/>
          <w:rPrChange w:id="40" w:author="叶霭雯" w:date="2021-02-02T08:13:00Z">
            <w:rPr>
              <w:sz w:val="24"/>
            </w:rPr>
          </w:rPrChange>
        </w:rPr>
        <w:t> </w:t>
      </w:r>
      <w:r w:rsidRPr="00CE616A">
        <w:rPr>
          <w:rFonts w:ascii="宋体" w:hAnsi="宋体"/>
          <w:sz w:val="24"/>
          <w:rPrChange w:id="41" w:author="叶霭雯" w:date="2021-02-02T08:13:00Z">
            <w:rPr>
              <w:sz w:val="24"/>
            </w:rPr>
          </w:rPrChange>
        </w:rPr>
        <w:t>一、</w:t>
      </w:r>
      <w:r w:rsidR="00A27AB3" w:rsidRPr="00CE616A">
        <w:rPr>
          <w:rFonts w:ascii="宋体" w:hAnsi="宋体" w:hint="eastAsia"/>
          <w:sz w:val="24"/>
          <w:rPrChange w:id="42" w:author="叶霭雯" w:date="2021-02-02T08:13:00Z">
            <w:rPr>
              <w:rFonts w:hint="eastAsia"/>
              <w:sz w:val="24"/>
            </w:rPr>
          </w:rPrChange>
        </w:rPr>
        <w:t>执业会员</w:t>
      </w:r>
    </w:p>
    <w:p w:rsidR="00A27AB3" w:rsidRPr="00CE616A" w:rsidRDefault="00A27AB3" w:rsidP="00A27AB3">
      <w:pPr>
        <w:spacing w:line="360" w:lineRule="auto"/>
        <w:ind w:firstLine="570"/>
        <w:rPr>
          <w:rFonts w:ascii="宋体" w:hAnsi="宋体"/>
          <w:sz w:val="24"/>
          <w:rPrChange w:id="43" w:author="叶霭雯" w:date="2021-02-02T08:13:00Z">
            <w:rPr>
              <w:sz w:val="24"/>
            </w:rPr>
          </w:rPrChange>
        </w:rPr>
      </w:pPr>
      <w:r w:rsidRPr="00CE616A">
        <w:rPr>
          <w:rFonts w:ascii="宋体" w:hAnsi="宋体" w:hint="eastAsia"/>
          <w:sz w:val="24"/>
          <w:rPrChange w:id="44" w:author="叶霭雯" w:date="2021-02-02T08:13:00Z">
            <w:rPr>
              <w:rFonts w:hint="eastAsia"/>
              <w:sz w:val="24"/>
            </w:rPr>
          </w:rPrChange>
        </w:rPr>
        <w:t>参加注册会计师全国统一考试成绩合格或经依法认定或者考核具有注册会计师资格，并在中国境内从事审计业务工作</w:t>
      </w:r>
      <w:r w:rsidRPr="00CE616A">
        <w:rPr>
          <w:rFonts w:ascii="宋体" w:hAnsi="宋体"/>
          <w:sz w:val="24"/>
          <w:rPrChange w:id="45" w:author="叶霭雯" w:date="2021-02-02T08:13:00Z">
            <w:rPr>
              <w:sz w:val="24"/>
            </w:rPr>
          </w:rPrChange>
        </w:rPr>
        <w:t>2</w:t>
      </w:r>
      <w:r w:rsidRPr="00CE616A">
        <w:rPr>
          <w:rFonts w:ascii="宋体" w:hAnsi="宋体"/>
          <w:sz w:val="24"/>
          <w:rPrChange w:id="46" w:author="叶霭雯" w:date="2021-02-02T08:13:00Z">
            <w:rPr>
              <w:sz w:val="24"/>
            </w:rPr>
          </w:rPrChange>
        </w:rPr>
        <w:t>年以上者，可申请注册。</w:t>
      </w:r>
    </w:p>
    <w:p w:rsidR="00A27AB3" w:rsidRPr="00CE616A" w:rsidRDefault="00A27AB3" w:rsidP="00A27AB3">
      <w:pPr>
        <w:spacing w:line="360" w:lineRule="auto"/>
        <w:ind w:firstLine="570"/>
        <w:rPr>
          <w:rFonts w:ascii="宋体" w:hAnsi="宋体"/>
          <w:sz w:val="24"/>
          <w:rPrChange w:id="47" w:author="叶霭雯" w:date="2021-02-02T08:13:00Z">
            <w:rPr>
              <w:sz w:val="24"/>
            </w:rPr>
          </w:rPrChange>
        </w:rPr>
      </w:pPr>
      <w:r w:rsidRPr="00CE616A">
        <w:rPr>
          <w:rFonts w:ascii="宋体" w:hAnsi="宋体" w:hint="eastAsia"/>
          <w:sz w:val="24"/>
          <w:rPrChange w:id="48" w:author="叶霭雯" w:date="2021-02-02T08:13:00Z">
            <w:rPr>
              <w:rFonts w:hint="eastAsia"/>
              <w:sz w:val="24"/>
            </w:rPr>
          </w:rPrChange>
        </w:rPr>
        <w:t>注册会计师注册、备案指引链接：</w:t>
      </w:r>
    </w:p>
    <w:p w:rsidR="00A27AB3" w:rsidRPr="00CE616A" w:rsidRDefault="00A27AB3" w:rsidP="00A27AB3">
      <w:pPr>
        <w:spacing w:line="360" w:lineRule="auto"/>
        <w:ind w:firstLine="570"/>
        <w:rPr>
          <w:rFonts w:ascii="宋体" w:hAnsi="宋体"/>
          <w:sz w:val="24"/>
          <w:rPrChange w:id="49" w:author="叶霭雯" w:date="2021-02-02T08:13:00Z">
            <w:rPr>
              <w:sz w:val="24"/>
            </w:rPr>
          </w:rPrChange>
        </w:rPr>
      </w:pPr>
      <w:r w:rsidRPr="00CE616A">
        <w:rPr>
          <w:rFonts w:ascii="宋体" w:hAnsi="宋体"/>
          <w:sz w:val="24"/>
          <w:rPrChange w:id="50" w:author="叶霭雯" w:date="2021-02-02T08:13:00Z">
            <w:rPr>
              <w:sz w:val="24"/>
            </w:rPr>
          </w:rPrChange>
        </w:rPr>
        <w:t>http://www.gzicpa.org.cn/forum.php?mod=viewthread&amp;tid=60&amp;extra=page%3D1</w:t>
      </w:r>
    </w:p>
    <w:p w:rsidR="00537C64" w:rsidRPr="00CE616A" w:rsidRDefault="00537C64" w:rsidP="00537C64">
      <w:pPr>
        <w:spacing w:line="360" w:lineRule="auto"/>
        <w:ind w:firstLine="570"/>
        <w:rPr>
          <w:rFonts w:ascii="宋体" w:hAnsi="宋体"/>
          <w:sz w:val="24"/>
          <w:rPrChange w:id="51" w:author="叶霭雯" w:date="2021-02-02T08:13:00Z">
            <w:rPr>
              <w:sz w:val="24"/>
            </w:rPr>
          </w:rPrChange>
        </w:rPr>
      </w:pPr>
      <w:r w:rsidRPr="00CE616A">
        <w:rPr>
          <w:rFonts w:ascii="宋体" w:hAnsi="宋体" w:hint="eastAsia"/>
          <w:sz w:val="24"/>
          <w:rPrChange w:id="52" w:author="叶霭雯" w:date="2021-02-02T08:13:00Z">
            <w:rPr>
              <w:rFonts w:hint="eastAsia"/>
              <w:sz w:val="24"/>
            </w:rPr>
          </w:rPrChange>
        </w:rPr>
        <w:t>二、</w:t>
      </w:r>
      <w:r w:rsidRPr="00CE616A">
        <w:rPr>
          <w:rFonts w:ascii="宋体" w:hAnsi="宋体"/>
          <w:sz w:val="24"/>
          <w:rPrChange w:id="53" w:author="叶霭雯" w:date="2021-02-02T08:13:00Z">
            <w:rPr>
              <w:sz w:val="24"/>
            </w:rPr>
          </w:rPrChange>
        </w:rPr>
        <w:t>非执业会员</w:t>
      </w:r>
    </w:p>
    <w:p w:rsidR="00E35C38" w:rsidRPr="00CE616A" w:rsidRDefault="00E35C38" w:rsidP="00160F5B">
      <w:pPr>
        <w:spacing w:line="360" w:lineRule="auto"/>
        <w:ind w:firstLine="570"/>
        <w:rPr>
          <w:rFonts w:ascii="宋体" w:hAnsi="宋体"/>
          <w:sz w:val="24"/>
          <w:rPrChange w:id="54" w:author="叶霭雯" w:date="2021-02-02T08:13:00Z">
            <w:rPr>
              <w:sz w:val="24"/>
            </w:rPr>
          </w:rPrChange>
        </w:rPr>
      </w:pPr>
      <w:r w:rsidRPr="00CE616A">
        <w:rPr>
          <w:rFonts w:ascii="宋体" w:hAnsi="宋体" w:hint="eastAsia"/>
          <w:sz w:val="24"/>
          <w:rPrChange w:id="55" w:author="叶霭雯" w:date="2021-02-02T08:13:00Z">
            <w:rPr>
              <w:rFonts w:hint="eastAsia"/>
              <w:sz w:val="24"/>
            </w:rPr>
          </w:rPrChange>
        </w:rPr>
        <w:t>申请成为</w:t>
      </w:r>
      <w:r w:rsidRPr="00CE616A">
        <w:rPr>
          <w:rFonts w:ascii="宋体" w:hAnsi="宋体"/>
          <w:sz w:val="24"/>
          <w:rPrChange w:id="56" w:author="叶霭雯" w:date="2021-02-02T08:13:00Z">
            <w:rPr>
              <w:sz w:val="24"/>
            </w:rPr>
          </w:rPrChange>
        </w:rPr>
        <w:t>非执业会员</w:t>
      </w:r>
      <w:r w:rsidR="00F401FE" w:rsidRPr="00CE616A">
        <w:rPr>
          <w:rFonts w:ascii="宋体" w:hAnsi="宋体"/>
          <w:sz w:val="24"/>
          <w:rPrChange w:id="57" w:author="叶霭雯" w:date="2021-02-02T08:13:00Z">
            <w:rPr>
              <w:sz w:val="24"/>
            </w:rPr>
          </w:rPrChange>
        </w:rPr>
        <w:t>办理流程</w:t>
      </w:r>
      <w:r w:rsidR="00F401FE" w:rsidRPr="00CE616A">
        <w:rPr>
          <w:rFonts w:ascii="宋体" w:hAnsi="宋体" w:hint="eastAsia"/>
          <w:sz w:val="24"/>
          <w:rPrChange w:id="58" w:author="叶霭雯" w:date="2021-02-02T08:13:00Z">
            <w:rPr>
              <w:rFonts w:hint="eastAsia"/>
              <w:sz w:val="24"/>
            </w:rPr>
          </w:rPrChange>
        </w:rPr>
        <w:t>：</w:t>
      </w:r>
    </w:p>
    <w:p w:rsidR="008B5408" w:rsidRPr="00CE616A" w:rsidRDefault="007776A1" w:rsidP="00297A89">
      <w:pPr>
        <w:spacing w:line="360" w:lineRule="auto"/>
        <w:ind w:firstLine="570"/>
        <w:rPr>
          <w:rFonts w:ascii="宋体" w:hAnsi="宋体"/>
          <w:sz w:val="24"/>
          <w:rPrChange w:id="59" w:author="叶霭雯" w:date="2021-02-02T08:13:00Z">
            <w:rPr>
              <w:sz w:val="24"/>
            </w:rPr>
          </w:rPrChange>
        </w:rPr>
      </w:pPr>
      <w:ins w:id="60" w:author="叶霭雯" w:date="2021-01-28T14:35:00Z">
        <w:r w:rsidRPr="00CE616A">
          <w:rPr>
            <w:rFonts w:ascii="宋体" w:hAnsi="宋体" w:hint="eastAsia"/>
            <w:sz w:val="24"/>
            <w:rPrChange w:id="61" w:author="叶霭雯" w:date="2021-02-02T08:13:00Z">
              <w:rPr>
                <w:rFonts w:hint="eastAsia"/>
              </w:rPr>
            </w:rPrChange>
          </w:rPr>
          <w:t>（一）</w:t>
        </w:r>
      </w:ins>
      <w:del w:id="62" w:author="叶霭雯" w:date="2021-01-28T14:35:00Z">
        <w:r w:rsidR="00F401FE" w:rsidRPr="00CE616A" w:rsidDel="007776A1">
          <w:rPr>
            <w:rFonts w:ascii="宋体" w:hAnsi="宋体" w:hint="eastAsia"/>
            <w:sz w:val="24"/>
            <w:rPrChange w:id="63" w:author="叶霭雯" w:date="2021-02-02T08:13:00Z">
              <w:rPr>
                <w:rFonts w:hint="eastAsia"/>
                <w:sz w:val="23"/>
                <w:szCs w:val="23"/>
              </w:rPr>
            </w:rPrChange>
          </w:rPr>
          <w:delText>1</w:delText>
        </w:r>
        <w:r w:rsidR="00F401FE" w:rsidRPr="00CE616A" w:rsidDel="007776A1">
          <w:rPr>
            <w:rFonts w:ascii="宋体" w:hAnsi="宋体"/>
            <w:sz w:val="24"/>
            <w:rPrChange w:id="64" w:author="叶霭雯" w:date="2021-02-02T08:13:00Z">
              <w:rPr>
                <w:sz w:val="23"/>
                <w:szCs w:val="23"/>
              </w:rPr>
            </w:rPrChange>
          </w:rPr>
          <w:delText>.</w:delText>
        </w:r>
        <w:r w:rsidR="00F401FE" w:rsidRPr="00CE616A" w:rsidDel="007776A1">
          <w:rPr>
            <w:rFonts w:ascii="宋体" w:hAnsi="宋体" w:hint="eastAsia"/>
            <w:sz w:val="24"/>
            <w:rPrChange w:id="65" w:author="叶霭雯" w:date="2021-02-02T08:13:00Z">
              <w:rPr>
                <w:rFonts w:hint="eastAsia"/>
              </w:rPr>
            </w:rPrChange>
          </w:rPr>
          <w:delText xml:space="preserve"> </w:delText>
        </w:r>
      </w:del>
      <w:r w:rsidR="00F401FE" w:rsidRPr="00CE616A">
        <w:rPr>
          <w:rFonts w:ascii="宋体" w:hAnsi="宋体" w:hint="eastAsia"/>
          <w:sz w:val="24"/>
          <w:rPrChange w:id="66" w:author="叶霭雯" w:date="2021-02-02T08:13:00Z">
            <w:rPr>
              <w:rFonts w:hint="eastAsia"/>
              <w:sz w:val="23"/>
              <w:szCs w:val="23"/>
            </w:rPr>
          </w:rPrChange>
        </w:rPr>
        <w:t>访问“中国注册会计师行业管理信息系</w:t>
      </w:r>
      <w:r w:rsidR="00F401FE" w:rsidRPr="00CE616A">
        <w:rPr>
          <w:rFonts w:ascii="宋体" w:hAnsi="宋体" w:hint="eastAsia"/>
          <w:color w:val="000000" w:themeColor="text1"/>
          <w:sz w:val="24"/>
          <w:rPrChange w:id="67" w:author="叶霭雯" w:date="2021-02-02T08:13:00Z">
            <w:rPr>
              <w:rFonts w:hint="eastAsia"/>
              <w:color w:val="000000" w:themeColor="text1"/>
              <w:sz w:val="23"/>
              <w:szCs w:val="23"/>
            </w:rPr>
          </w:rPrChange>
        </w:rPr>
        <w:t>统</w:t>
      </w:r>
      <w:r w:rsidR="00476502" w:rsidRPr="00CE616A">
        <w:rPr>
          <w:rFonts w:ascii="宋体" w:hAnsi="宋体"/>
          <w:sz w:val="24"/>
          <w:rPrChange w:id="68" w:author="叶霭雯" w:date="2021-02-02T08:13:00Z">
            <w:rPr/>
          </w:rPrChange>
        </w:rPr>
        <w:fldChar w:fldCharType="begin"/>
      </w:r>
      <w:r w:rsidR="00476502" w:rsidRPr="00CE616A">
        <w:rPr>
          <w:rFonts w:ascii="宋体" w:hAnsi="宋体"/>
          <w:sz w:val="24"/>
          <w:rPrChange w:id="69" w:author="叶霭雯" w:date="2021-02-02T08:13:00Z">
            <w:rPr/>
          </w:rPrChange>
        </w:rPr>
        <w:instrText xml:space="preserve"> HYPERLINK "http://cmispub.cicpa.org.cn" </w:instrText>
      </w:r>
      <w:r w:rsidR="00476502" w:rsidRPr="00CE616A">
        <w:rPr>
          <w:rFonts w:ascii="宋体" w:hAnsi="宋体"/>
          <w:sz w:val="24"/>
          <w:rPrChange w:id="70" w:author="叶霭雯" w:date="2021-02-02T08:13:00Z">
            <w:rPr/>
          </w:rPrChange>
        </w:rPr>
        <w:fldChar w:fldCharType="separate"/>
      </w:r>
      <w:r w:rsidR="00F401FE" w:rsidRPr="00CE616A">
        <w:rPr>
          <w:rStyle w:val="a3"/>
          <w:rFonts w:ascii="宋体" w:hAnsi="宋体" w:hint="eastAsia"/>
          <w:color w:val="000000" w:themeColor="text1"/>
          <w:sz w:val="24"/>
          <w:rPrChange w:id="71" w:author="叶霭雯" w:date="2021-02-02T08:13:00Z">
            <w:rPr>
              <w:rStyle w:val="a3"/>
              <w:rFonts w:hint="eastAsia"/>
              <w:color w:val="000000" w:themeColor="text1"/>
              <w:sz w:val="23"/>
              <w:szCs w:val="23"/>
            </w:rPr>
          </w:rPrChange>
        </w:rPr>
        <w:t>http://cmispub.cicpa.org.cn</w:t>
      </w:r>
      <w:r w:rsidR="00476502" w:rsidRPr="00CE616A">
        <w:rPr>
          <w:rStyle w:val="a3"/>
          <w:rFonts w:ascii="宋体" w:hAnsi="宋体"/>
          <w:color w:val="000000" w:themeColor="text1"/>
          <w:sz w:val="24"/>
          <w:rPrChange w:id="72" w:author="叶霭雯" w:date="2021-02-02T08:13:00Z">
            <w:rPr>
              <w:rStyle w:val="a3"/>
              <w:color w:val="000000" w:themeColor="text1"/>
              <w:sz w:val="23"/>
              <w:szCs w:val="23"/>
            </w:rPr>
          </w:rPrChange>
        </w:rPr>
        <w:fldChar w:fldCharType="end"/>
      </w:r>
      <w:r w:rsidR="00F401FE" w:rsidRPr="00CE616A">
        <w:rPr>
          <w:rFonts w:ascii="宋体" w:hAnsi="宋体" w:hint="eastAsia"/>
          <w:color w:val="000000" w:themeColor="text1"/>
          <w:sz w:val="24"/>
          <w:rPrChange w:id="73" w:author="叶霭雯" w:date="2021-02-02T08:13:00Z">
            <w:rPr>
              <w:rFonts w:hint="eastAsia"/>
              <w:color w:val="000000" w:themeColor="text1"/>
              <w:sz w:val="23"/>
              <w:szCs w:val="23"/>
            </w:rPr>
          </w:rPrChange>
        </w:rPr>
        <w:t>”，</w:t>
      </w:r>
      <w:r w:rsidR="00F401FE" w:rsidRPr="00CE616A">
        <w:rPr>
          <w:rFonts w:ascii="宋体" w:hAnsi="宋体" w:hint="eastAsia"/>
          <w:sz w:val="24"/>
          <w:rPrChange w:id="74" w:author="叶霭雯" w:date="2021-02-02T08:13:00Z">
            <w:rPr>
              <w:rFonts w:hint="eastAsia"/>
              <w:sz w:val="23"/>
              <w:szCs w:val="23"/>
            </w:rPr>
          </w:rPrChange>
        </w:rPr>
        <w:t>点击页面左侧的“非执业会员申请”</w:t>
      </w:r>
      <w:r w:rsidR="00297A89" w:rsidRPr="00CE616A">
        <w:rPr>
          <w:rFonts w:ascii="宋体" w:hAnsi="宋体" w:hint="eastAsia"/>
          <w:sz w:val="24"/>
          <w:rPrChange w:id="75" w:author="叶霭雯" w:date="2021-02-02T08:13:00Z">
            <w:rPr>
              <w:rFonts w:hint="eastAsia"/>
              <w:sz w:val="23"/>
              <w:szCs w:val="23"/>
            </w:rPr>
          </w:rPrChange>
        </w:rPr>
        <w:t>，</w:t>
      </w:r>
      <w:r w:rsidR="00A3567E" w:rsidRPr="00CE616A">
        <w:rPr>
          <w:rFonts w:ascii="宋体" w:hAnsi="宋体" w:hint="eastAsia"/>
          <w:sz w:val="24"/>
          <w:rPrChange w:id="76" w:author="叶霭雯" w:date="2021-02-02T08:13:00Z">
            <w:rPr>
              <w:rFonts w:hint="eastAsia"/>
              <w:sz w:val="24"/>
            </w:rPr>
          </w:rPrChange>
        </w:rPr>
        <w:t>填写申请单，提交非执业会员入会申请</w:t>
      </w:r>
      <w:ins w:id="77" w:author="叶霭雯" w:date="2021-01-28T14:38:00Z">
        <w:r w:rsidRPr="00CE616A">
          <w:rPr>
            <w:rFonts w:ascii="宋体" w:hAnsi="宋体" w:hint="eastAsia"/>
            <w:sz w:val="24"/>
            <w:rPrChange w:id="78" w:author="叶霭雯" w:date="2021-02-02T08:13:00Z">
              <w:rPr>
                <w:rFonts w:hint="eastAsia"/>
                <w:sz w:val="24"/>
              </w:rPr>
            </w:rPrChange>
          </w:rPr>
          <w:t>，其中“所在地区”请选择入会地区</w:t>
        </w:r>
      </w:ins>
      <w:r w:rsidR="00A3567E" w:rsidRPr="00CE616A">
        <w:rPr>
          <w:rFonts w:ascii="宋体" w:hAnsi="宋体" w:hint="eastAsia"/>
          <w:sz w:val="24"/>
          <w:rPrChange w:id="79" w:author="叶霭雯" w:date="2021-02-02T08:13:00Z">
            <w:rPr>
              <w:rFonts w:hint="eastAsia"/>
              <w:sz w:val="24"/>
            </w:rPr>
          </w:rPrChange>
        </w:rPr>
        <w:t>。</w:t>
      </w:r>
    </w:p>
    <w:p w:rsidR="00297A89" w:rsidRPr="00CE616A" w:rsidRDefault="007776A1" w:rsidP="00297A89">
      <w:pPr>
        <w:spacing w:line="360" w:lineRule="auto"/>
        <w:ind w:firstLine="570"/>
        <w:rPr>
          <w:rFonts w:ascii="宋体" w:hAnsi="宋体"/>
          <w:sz w:val="24"/>
          <w:rPrChange w:id="80" w:author="叶霭雯" w:date="2021-02-02T08:13:00Z">
            <w:rPr>
              <w:sz w:val="23"/>
              <w:szCs w:val="23"/>
            </w:rPr>
          </w:rPrChange>
        </w:rPr>
      </w:pPr>
      <w:ins w:id="81" w:author="叶霭雯" w:date="2021-01-28T14:35:00Z">
        <w:r w:rsidRPr="00CE616A">
          <w:rPr>
            <w:rFonts w:ascii="宋体" w:hAnsi="宋体" w:hint="eastAsia"/>
            <w:sz w:val="24"/>
            <w:rPrChange w:id="82" w:author="叶霭雯" w:date="2021-02-02T08:13:00Z">
              <w:rPr>
                <w:rFonts w:hint="eastAsia"/>
                <w:sz w:val="24"/>
              </w:rPr>
            </w:rPrChange>
          </w:rPr>
          <w:t>（二）</w:t>
        </w:r>
      </w:ins>
      <w:del w:id="83" w:author="叶霭雯" w:date="2021-01-28T14:35:00Z">
        <w:r w:rsidR="00297A89" w:rsidRPr="00CE616A" w:rsidDel="007776A1">
          <w:rPr>
            <w:rFonts w:ascii="宋体" w:hAnsi="宋体" w:hint="eastAsia"/>
            <w:sz w:val="24"/>
            <w:rPrChange w:id="84" w:author="叶霭雯" w:date="2021-02-02T08:13:00Z">
              <w:rPr>
                <w:rFonts w:hint="eastAsia"/>
                <w:sz w:val="24"/>
              </w:rPr>
            </w:rPrChange>
          </w:rPr>
          <w:delText>2</w:delText>
        </w:r>
        <w:r w:rsidR="00297A89" w:rsidRPr="00CE616A" w:rsidDel="007776A1">
          <w:rPr>
            <w:rFonts w:ascii="宋体" w:hAnsi="宋体"/>
            <w:sz w:val="24"/>
            <w:rPrChange w:id="85" w:author="叶霭雯" w:date="2021-02-02T08:13:00Z">
              <w:rPr>
                <w:sz w:val="24"/>
              </w:rPr>
            </w:rPrChange>
          </w:rPr>
          <w:delText xml:space="preserve">. </w:delText>
        </w:r>
      </w:del>
      <w:r w:rsidR="000A643B" w:rsidRPr="00CE616A">
        <w:rPr>
          <w:rFonts w:ascii="宋体" w:hAnsi="宋体" w:hint="eastAsia"/>
          <w:sz w:val="24"/>
          <w:rPrChange w:id="86" w:author="叶霭雯" w:date="2021-02-02T08:13:00Z">
            <w:rPr>
              <w:rFonts w:hint="eastAsia"/>
              <w:sz w:val="24"/>
            </w:rPr>
          </w:rPrChange>
        </w:rPr>
        <w:t>在“非执业申请进度查询”栏目，可查询申请进度。</w:t>
      </w:r>
    </w:p>
    <w:p w:rsidR="00A3567E" w:rsidRPr="00CE616A" w:rsidRDefault="007776A1" w:rsidP="00E35C38">
      <w:pPr>
        <w:spacing w:line="360" w:lineRule="auto"/>
        <w:ind w:firstLine="570"/>
        <w:rPr>
          <w:rFonts w:ascii="宋体" w:hAnsi="宋体"/>
          <w:sz w:val="24"/>
          <w:rPrChange w:id="87" w:author="叶霭雯" w:date="2021-02-02T08:13:00Z">
            <w:rPr>
              <w:sz w:val="24"/>
            </w:rPr>
          </w:rPrChange>
        </w:rPr>
      </w:pPr>
      <w:ins w:id="88" w:author="叶霭雯" w:date="2021-01-28T14:35:00Z">
        <w:r w:rsidRPr="00CE616A">
          <w:rPr>
            <w:rFonts w:ascii="宋体" w:hAnsi="宋体" w:hint="eastAsia"/>
            <w:sz w:val="24"/>
            <w:rPrChange w:id="89" w:author="叶霭雯" w:date="2021-02-02T08:13:00Z">
              <w:rPr>
                <w:rFonts w:hint="eastAsia"/>
                <w:sz w:val="24"/>
              </w:rPr>
            </w:rPrChange>
          </w:rPr>
          <w:t>（三）</w:t>
        </w:r>
      </w:ins>
      <w:del w:id="90" w:author="叶霭雯" w:date="2021-01-28T14:35:00Z">
        <w:r w:rsidR="00A3567E" w:rsidRPr="00CE616A" w:rsidDel="007776A1">
          <w:rPr>
            <w:rFonts w:ascii="宋体" w:hAnsi="宋体" w:hint="eastAsia"/>
            <w:sz w:val="24"/>
            <w:rPrChange w:id="91" w:author="叶霭雯" w:date="2021-02-02T08:13:00Z">
              <w:rPr>
                <w:rFonts w:hint="eastAsia"/>
                <w:sz w:val="24"/>
              </w:rPr>
            </w:rPrChange>
          </w:rPr>
          <w:delText>3</w:delText>
        </w:r>
        <w:r w:rsidR="00A3567E" w:rsidRPr="00CE616A" w:rsidDel="007776A1">
          <w:rPr>
            <w:rFonts w:ascii="宋体" w:hAnsi="宋体"/>
            <w:sz w:val="24"/>
            <w:rPrChange w:id="92" w:author="叶霭雯" w:date="2021-02-02T08:13:00Z">
              <w:rPr>
                <w:sz w:val="24"/>
              </w:rPr>
            </w:rPrChange>
          </w:rPr>
          <w:delText>.</w:delText>
        </w:r>
        <w:r w:rsidR="00AD7209" w:rsidRPr="00CE616A" w:rsidDel="007776A1">
          <w:rPr>
            <w:rFonts w:ascii="宋体" w:hAnsi="宋体"/>
            <w:sz w:val="24"/>
            <w:rPrChange w:id="93" w:author="叶霭雯" w:date="2021-02-02T08:13:00Z">
              <w:rPr>
                <w:sz w:val="24"/>
              </w:rPr>
            </w:rPrChange>
          </w:rPr>
          <w:delText xml:space="preserve"> </w:delText>
        </w:r>
      </w:del>
      <w:r w:rsidR="003D3EE8" w:rsidRPr="00CE616A">
        <w:rPr>
          <w:rFonts w:ascii="宋体" w:hAnsi="宋体"/>
          <w:sz w:val="24"/>
          <w:rPrChange w:id="94" w:author="叶霭雯" w:date="2021-02-02T08:13:00Z">
            <w:rPr>
              <w:sz w:val="24"/>
            </w:rPr>
          </w:rPrChange>
        </w:rPr>
        <w:t>登录</w:t>
      </w:r>
      <w:r w:rsidR="00763412" w:rsidRPr="00CE616A">
        <w:rPr>
          <w:rFonts w:ascii="宋体" w:hAnsi="宋体" w:hint="eastAsia"/>
          <w:sz w:val="24"/>
          <w:rPrChange w:id="95" w:author="叶霭雯" w:date="2021-02-02T08:13:00Z">
            <w:rPr>
              <w:rFonts w:hint="eastAsia"/>
              <w:sz w:val="24"/>
            </w:rPr>
          </w:rPrChange>
        </w:rPr>
        <w:t>“中国注册会计师行业管理信息系统</w:t>
      </w:r>
      <w:del w:id="96" w:author="li zhixiong" w:date="2021-01-28T15:31:00Z">
        <w:r w:rsidR="00763412" w:rsidRPr="00CE616A" w:rsidDel="001B0B8A">
          <w:rPr>
            <w:rFonts w:ascii="宋体" w:hAnsi="宋体" w:hint="eastAsia"/>
            <w:sz w:val="24"/>
            <w:rPrChange w:id="97" w:author="叶霭雯" w:date="2021-02-02T08:13:00Z">
              <w:rPr>
                <w:rFonts w:hint="eastAsia"/>
                <w:sz w:val="24"/>
              </w:rPr>
            </w:rPrChange>
          </w:rPr>
          <w:delText>http://cmispub.cicpa.org.cn</w:delText>
        </w:r>
      </w:del>
      <w:r w:rsidR="00CD012B" w:rsidRPr="00CE616A">
        <w:rPr>
          <w:rFonts w:ascii="宋体" w:hAnsi="宋体" w:hint="eastAsia"/>
          <w:sz w:val="24"/>
          <w:rPrChange w:id="98" w:author="叶霭雯" w:date="2021-02-02T08:13:00Z">
            <w:rPr>
              <w:rFonts w:hint="eastAsia"/>
              <w:sz w:val="24"/>
            </w:rPr>
          </w:rPrChange>
        </w:rPr>
        <w:t>”，</w:t>
      </w:r>
      <w:r w:rsidR="00763412" w:rsidRPr="00CE616A">
        <w:rPr>
          <w:rFonts w:ascii="宋体" w:hAnsi="宋体" w:hint="eastAsia"/>
          <w:sz w:val="24"/>
          <w:rPrChange w:id="99" w:author="叶霭雯" w:date="2021-02-02T08:13:00Z">
            <w:rPr>
              <w:rFonts w:hint="eastAsia"/>
              <w:sz w:val="24"/>
            </w:rPr>
          </w:rPrChange>
        </w:rPr>
        <w:t>选择用</w:t>
      </w:r>
      <w:r w:rsidR="00CD012B" w:rsidRPr="00CE616A">
        <w:rPr>
          <w:rFonts w:ascii="宋体" w:hAnsi="宋体" w:hint="eastAsia"/>
          <w:sz w:val="24"/>
          <w:rPrChange w:id="100" w:author="叶霭雯" w:date="2021-02-02T08:13:00Z">
            <w:rPr>
              <w:rFonts w:hint="eastAsia"/>
              <w:sz w:val="24"/>
            </w:rPr>
          </w:rPrChange>
        </w:rPr>
        <w:t>户类型为“非执业会员”</w:t>
      </w:r>
      <w:r w:rsidR="003D3EE8" w:rsidRPr="00CE616A">
        <w:rPr>
          <w:rFonts w:ascii="宋体" w:hAnsi="宋体" w:hint="eastAsia"/>
          <w:sz w:val="24"/>
          <w:rPrChange w:id="101" w:author="叶霭雯" w:date="2021-02-02T08:13:00Z">
            <w:rPr>
              <w:rFonts w:hint="eastAsia"/>
              <w:sz w:val="24"/>
            </w:rPr>
          </w:rPrChange>
        </w:rPr>
        <w:t>(</w:t>
      </w:r>
      <w:r w:rsidR="003D3EE8" w:rsidRPr="00CE616A">
        <w:rPr>
          <w:rFonts w:ascii="宋体" w:hAnsi="宋体" w:hint="eastAsia"/>
          <w:sz w:val="24"/>
          <w:rPrChange w:id="102" w:author="叶霭雯" w:date="2021-02-02T08:13:00Z">
            <w:rPr>
              <w:rFonts w:hint="eastAsia"/>
              <w:sz w:val="24"/>
            </w:rPr>
          </w:rPrChange>
        </w:rPr>
        <w:t>登录名为证书编号，证书编号为非执业进度查询中提示的登录名</w:t>
      </w:r>
      <w:r w:rsidR="003D3EE8" w:rsidRPr="00CE616A">
        <w:rPr>
          <w:rFonts w:ascii="宋体" w:hAnsi="宋体" w:hint="eastAsia"/>
          <w:sz w:val="24"/>
          <w:rPrChange w:id="103" w:author="叶霭雯" w:date="2021-02-02T08:13:00Z">
            <w:rPr>
              <w:rFonts w:hint="eastAsia"/>
              <w:sz w:val="24"/>
            </w:rPr>
          </w:rPrChange>
        </w:rPr>
        <w:t>,</w:t>
      </w:r>
      <w:r w:rsidR="003D3EE8" w:rsidRPr="00CE616A">
        <w:rPr>
          <w:rFonts w:ascii="宋体" w:hAnsi="宋体" w:hint="eastAsia"/>
          <w:sz w:val="24"/>
          <w:rPrChange w:id="104" w:author="叶霭雯" w:date="2021-02-02T08:13:00Z">
            <w:rPr>
              <w:rFonts w:hint="eastAsia"/>
              <w:sz w:val="24"/>
            </w:rPr>
          </w:rPrChange>
        </w:rPr>
        <w:t>密码为身份证后六位</w:t>
      </w:r>
      <w:r w:rsidR="003D3EE8" w:rsidRPr="00CE616A">
        <w:rPr>
          <w:rFonts w:ascii="宋体" w:hAnsi="宋体"/>
          <w:sz w:val="24"/>
          <w:rPrChange w:id="105" w:author="叶霭雯" w:date="2021-02-02T08:13:00Z">
            <w:rPr>
              <w:sz w:val="24"/>
            </w:rPr>
          </w:rPrChange>
        </w:rPr>
        <w:t>)</w:t>
      </w:r>
      <w:r w:rsidR="003D3EE8" w:rsidRPr="00CE616A">
        <w:rPr>
          <w:rFonts w:ascii="宋体" w:hAnsi="宋体" w:hint="eastAsia"/>
          <w:sz w:val="24"/>
          <w:rPrChange w:id="106" w:author="叶霭雯" w:date="2021-02-02T08:13:00Z">
            <w:rPr>
              <w:rFonts w:hint="eastAsia"/>
              <w:sz w:val="24"/>
            </w:rPr>
          </w:rPrChange>
        </w:rPr>
        <w:t xml:space="preserve">。 </w:t>
      </w:r>
      <w:bookmarkStart w:id="107" w:name="_GoBack"/>
      <w:bookmarkEnd w:id="107"/>
    </w:p>
    <w:p w:rsidR="00CD012B" w:rsidRPr="00CE616A" w:rsidRDefault="007776A1" w:rsidP="003D3EE8">
      <w:pPr>
        <w:spacing w:line="360" w:lineRule="auto"/>
        <w:ind w:firstLine="570"/>
        <w:rPr>
          <w:rFonts w:ascii="宋体" w:hAnsi="宋体"/>
          <w:sz w:val="24"/>
          <w:rPrChange w:id="108" w:author="叶霭雯" w:date="2021-02-02T08:13:00Z">
            <w:rPr>
              <w:sz w:val="24"/>
            </w:rPr>
          </w:rPrChange>
        </w:rPr>
      </w:pPr>
      <w:ins w:id="109" w:author="叶霭雯" w:date="2021-01-28T14:35:00Z">
        <w:r w:rsidRPr="00CE616A">
          <w:rPr>
            <w:rFonts w:ascii="宋体" w:hAnsi="宋体" w:hint="eastAsia"/>
            <w:sz w:val="24"/>
            <w:rPrChange w:id="110" w:author="叶霭雯" w:date="2021-02-02T08:13:00Z">
              <w:rPr>
                <w:rFonts w:hint="eastAsia"/>
                <w:sz w:val="24"/>
              </w:rPr>
            </w:rPrChange>
          </w:rPr>
          <w:t>（四）</w:t>
        </w:r>
      </w:ins>
      <w:del w:id="111" w:author="叶霭雯" w:date="2021-01-28T14:35:00Z">
        <w:r w:rsidR="00A3567E" w:rsidRPr="00CE616A" w:rsidDel="007776A1">
          <w:rPr>
            <w:rFonts w:ascii="宋体" w:hAnsi="宋体"/>
            <w:sz w:val="24"/>
            <w:rPrChange w:id="112" w:author="叶霭雯" w:date="2021-02-02T08:13:00Z">
              <w:rPr>
                <w:sz w:val="24"/>
              </w:rPr>
            </w:rPrChange>
          </w:rPr>
          <w:delText>4.</w:delText>
        </w:r>
        <w:r w:rsidR="00AD7209" w:rsidRPr="00CE616A" w:rsidDel="007776A1">
          <w:rPr>
            <w:rFonts w:ascii="宋体" w:hAnsi="宋体"/>
            <w:sz w:val="24"/>
            <w:rPrChange w:id="113" w:author="叶霭雯" w:date="2021-02-02T08:13:00Z">
              <w:rPr>
                <w:sz w:val="24"/>
              </w:rPr>
            </w:rPrChange>
          </w:rPr>
          <w:delText xml:space="preserve"> </w:delText>
        </w:r>
      </w:del>
      <w:r w:rsidR="003D3EE8" w:rsidRPr="00CE616A">
        <w:rPr>
          <w:rFonts w:ascii="宋体" w:hAnsi="宋体" w:hint="eastAsia"/>
          <w:sz w:val="24"/>
          <w:rPrChange w:id="114" w:author="叶霭雯" w:date="2021-02-02T08:13:00Z">
            <w:rPr>
              <w:rFonts w:hint="eastAsia"/>
              <w:sz w:val="24"/>
            </w:rPr>
          </w:rPrChange>
        </w:rPr>
        <w:t>进入会员证下载栏目，补充</w:t>
      </w:r>
      <w:r w:rsidR="00C7437B" w:rsidRPr="00CE616A">
        <w:rPr>
          <w:rFonts w:ascii="宋体" w:hAnsi="宋体" w:hint="eastAsia"/>
          <w:sz w:val="24"/>
          <w:rPrChange w:id="115" w:author="叶霭雯" w:date="2021-02-02T08:13:00Z">
            <w:rPr>
              <w:rFonts w:hint="eastAsia"/>
              <w:sz w:val="24"/>
            </w:rPr>
          </w:rPrChange>
        </w:rPr>
        <w:t>或</w:t>
      </w:r>
      <w:r w:rsidR="003D3EE8" w:rsidRPr="00CE616A">
        <w:rPr>
          <w:rFonts w:ascii="宋体" w:hAnsi="宋体" w:hint="eastAsia"/>
          <w:sz w:val="24"/>
          <w:rPrChange w:id="116" w:author="叶霭雯" w:date="2021-02-02T08:13:00Z">
            <w:rPr>
              <w:rFonts w:hint="eastAsia"/>
              <w:sz w:val="24"/>
            </w:rPr>
          </w:rPrChange>
        </w:rPr>
        <w:t>确认</w:t>
      </w:r>
      <w:r w:rsidR="00E24F5E" w:rsidRPr="00CE616A">
        <w:rPr>
          <w:rFonts w:ascii="宋体" w:hAnsi="宋体" w:hint="eastAsia"/>
          <w:sz w:val="24"/>
          <w:rPrChange w:id="117" w:author="叶霭雯" w:date="2021-02-02T08:13:00Z">
            <w:rPr>
              <w:rFonts w:hint="eastAsia"/>
              <w:sz w:val="24"/>
            </w:rPr>
          </w:rPrChange>
        </w:rPr>
        <w:t>会员</w:t>
      </w:r>
      <w:r w:rsidR="00C7437B" w:rsidRPr="00CE616A">
        <w:rPr>
          <w:rFonts w:ascii="宋体" w:hAnsi="宋体" w:hint="eastAsia"/>
          <w:sz w:val="24"/>
          <w:rPrChange w:id="118" w:author="叶霭雯" w:date="2021-02-02T08:13:00Z">
            <w:rPr>
              <w:rFonts w:hint="eastAsia"/>
              <w:sz w:val="24"/>
            </w:rPr>
          </w:rPrChange>
        </w:rPr>
        <w:t>信息，</w:t>
      </w:r>
      <w:r w:rsidR="003D3EE8" w:rsidRPr="00CE616A">
        <w:rPr>
          <w:rFonts w:ascii="宋体" w:hAnsi="宋体" w:hint="eastAsia"/>
          <w:sz w:val="24"/>
          <w:rPrChange w:id="119" w:author="叶霭雯" w:date="2021-02-02T08:13:00Z">
            <w:rPr>
              <w:rFonts w:hint="eastAsia"/>
              <w:sz w:val="24"/>
            </w:rPr>
          </w:rPrChange>
        </w:rPr>
        <w:t>并下载会员证。</w:t>
      </w:r>
    </w:p>
    <w:p w:rsidR="003D3EE8" w:rsidRPr="00CE616A" w:rsidRDefault="007776A1" w:rsidP="00CD012B">
      <w:pPr>
        <w:tabs>
          <w:tab w:val="left" w:pos="8760"/>
        </w:tabs>
        <w:spacing w:line="360" w:lineRule="auto"/>
        <w:ind w:firstLine="570"/>
        <w:rPr>
          <w:rFonts w:ascii="宋体" w:hAnsi="宋体"/>
          <w:sz w:val="24"/>
          <w:rPrChange w:id="120" w:author="叶霭雯" w:date="2021-02-02T08:13:00Z">
            <w:rPr>
              <w:sz w:val="24"/>
            </w:rPr>
          </w:rPrChange>
        </w:rPr>
      </w:pPr>
      <w:ins w:id="121" w:author="叶霭雯" w:date="2021-01-28T14:35:00Z">
        <w:r w:rsidRPr="00CE616A">
          <w:rPr>
            <w:rFonts w:ascii="宋体" w:hAnsi="宋体" w:hint="eastAsia"/>
            <w:sz w:val="24"/>
            <w:rPrChange w:id="122" w:author="叶霭雯" w:date="2021-02-02T08:13:00Z">
              <w:rPr>
                <w:rFonts w:hint="eastAsia"/>
                <w:sz w:val="24"/>
              </w:rPr>
            </w:rPrChange>
          </w:rPr>
          <w:t>（五）</w:t>
        </w:r>
      </w:ins>
      <w:del w:id="123" w:author="叶霭雯" w:date="2021-01-28T14:35:00Z">
        <w:r w:rsidR="00CD012B" w:rsidRPr="00CE616A" w:rsidDel="007776A1">
          <w:rPr>
            <w:rFonts w:ascii="宋体" w:hAnsi="宋体" w:hint="eastAsia"/>
            <w:sz w:val="24"/>
            <w:rPrChange w:id="124" w:author="叶霭雯" w:date="2021-02-02T08:13:00Z">
              <w:rPr>
                <w:rFonts w:hint="eastAsia"/>
                <w:sz w:val="24"/>
              </w:rPr>
            </w:rPrChange>
          </w:rPr>
          <w:delText>5</w:delText>
        </w:r>
        <w:r w:rsidR="00CD012B" w:rsidRPr="00CE616A" w:rsidDel="007776A1">
          <w:rPr>
            <w:rFonts w:ascii="宋体" w:hAnsi="宋体"/>
            <w:sz w:val="24"/>
            <w:rPrChange w:id="125" w:author="叶霭雯" w:date="2021-02-02T08:13:00Z">
              <w:rPr>
                <w:sz w:val="24"/>
              </w:rPr>
            </w:rPrChange>
          </w:rPr>
          <w:delText xml:space="preserve">. </w:delText>
        </w:r>
      </w:del>
      <w:r w:rsidR="003D3EE8" w:rsidRPr="00CE616A">
        <w:rPr>
          <w:rFonts w:ascii="宋体" w:hAnsi="宋体" w:hint="eastAsia"/>
          <w:sz w:val="24"/>
          <w:rPrChange w:id="126" w:author="叶霭雯" w:date="2021-02-02T08:13:00Z">
            <w:rPr>
              <w:rFonts w:hint="eastAsia"/>
              <w:sz w:val="24"/>
            </w:rPr>
          </w:rPrChange>
        </w:rPr>
        <w:t>非执业电子会员证</w:t>
      </w:r>
      <w:r w:rsidR="00E24F5E" w:rsidRPr="00CE616A">
        <w:rPr>
          <w:rFonts w:ascii="宋体" w:hAnsi="宋体" w:hint="eastAsia"/>
          <w:sz w:val="24"/>
          <w:rPrChange w:id="127" w:author="叶霭雯" w:date="2021-02-02T08:13:00Z">
            <w:rPr>
              <w:rFonts w:hint="eastAsia"/>
              <w:sz w:val="24"/>
            </w:rPr>
          </w:rPrChange>
        </w:rPr>
        <w:t>上的</w:t>
      </w:r>
      <w:r w:rsidR="003D3EE8" w:rsidRPr="00CE616A">
        <w:rPr>
          <w:rFonts w:ascii="宋体" w:hAnsi="宋体" w:hint="eastAsia"/>
          <w:sz w:val="24"/>
          <w:rPrChange w:id="128" w:author="叶霭雯" w:date="2021-02-02T08:13:00Z">
            <w:rPr>
              <w:rFonts w:hint="eastAsia"/>
              <w:sz w:val="24"/>
            </w:rPr>
          </w:rPrChange>
        </w:rPr>
        <w:t>照片，照片默认使用全科合格证电子照片。</w:t>
      </w:r>
      <w:ins w:id="129" w:author="叶霭雯" w:date="2021-01-28T14:38:00Z">
        <w:r w:rsidRPr="00CE616A">
          <w:rPr>
            <w:rFonts w:ascii="宋体" w:hAnsi="宋体" w:hint="eastAsia"/>
            <w:sz w:val="24"/>
            <w:rPrChange w:id="130" w:author="叶霭雯" w:date="2021-02-02T08:13:00Z">
              <w:rPr>
                <w:rFonts w:hint="eastAsia"/>
                <w:sz w:val="24"/>
              </w:rPr>
            </w:rPrChange>
          </w:rPr>
          <w:t>如果系统无法获取到非执业会员全科合格证电子照片或者选择通过审核重新提交照片，</w:t>
        </w:r>
      </w:ins>
      <w:del w:id="131" w:author="叶霭雯" w:date="2021-01-28T14:38:00Z">
        <w:r w:rsidR="003D3EE8" w:rsidRPr="00CE616A" w:rsidDel="007776A1">
          <w:rPr>
            <w:rFonts w:ascii="宋体" w:hAnsi="宋体" w:hint="eastAsia"/>
            <w:sz w:val="24"/>
            <w:rPrChange w:id="132" w:author="叶霭雯" w:date="2021-02-02T08:13:00Z">
              <w:rPr>
                <w:rFonts w:hint="eastAsia"/>
                <w:sz w:val="24"/>
              </w:rPr>
            </w:rPrChange>
          </w:rPr>
          <w:delText>如果系统</w:delText>
        </w:r>
        <w:r w:rsidR="00CD012B" w:rsidRPr="00CE616A" w:rsidDel="007776A1">
          <w:rPr>
            <w:rFonts w:ascii="宋体" w:hAnsi="宋体" w:hint="eastAsia"/>
            <w:sz w:val="24"/>
            <w:rPrChange w:id="133" w:author="叶霭雯" w:date="2021-02-02T08:13:00Z">
              <w:rPr>
                <w:rFonts w:hint="eastAsia"/>
                <w:sz w:val="24"/>
              </w:rPr>
            </w:rPrChange>
          </w:rPr>
          <w:delText>照片功能异常</w:delText>
        </w:r>
        <w:r w:rsidR="003D3EE8" w:rsidRPr="00CE616A" w:rsidDel="007776A1">
          <w:rPr>
            <w:rFonts w:ascii="宋体" w:hAnsi="宋体" w:hint="eastAsia"/>
            <w:sz w:val="24"/>
            <w:rPrChange w:id="134" w:author="叶霭雯" w:date="2021-02-02T08:13:00Z">
              <w:rPr>
                <w:rFonts w:hint="eastAsia"/>
                <w:sz w:val="24"/>
              </w:rPr>
            </w:rPrChange>
          </w:rPr>
          <w:delText>，</w:delText>
        </w:r>
      </w:del>
      <w:r w:rsidR="00C7437B" w:rsidRPr="00CE616A">
        <w:rPr>
          <w:rFonts w:ascii="宋体" w:hAnsi="宋体" w:hint="eastAsia"/>
          <w:sz w:val="24"/>
          <w:rPrChange w:id="135" w:author="叶霭雯" w:date="2021-02-02T08:13:00Z">
            <w:rPr>
              <w:rFonts w:hint="eastAsia"/>
              <w:sz w:val="24"/>
            </w:rPr>
          </w:rPrChange>
        </w:rPr>
        <w:t>请</w:t>
      </w:r>
      <w:del w:id="136" w:author="叶霭雯" w:date="2021-01-28T14:40:00Z">
        <w:r w:rsidR="00C7437B" w:rsidRPr="00CE616A" w:rsidDel="007776A1">
          <w:rPr>
            <w:rFonts w:ascii="宋体" w:hAnsi="宋体" w:hint="eastAsia"/>
            <w:sz w:val="24"/>
            <w:rPrChange w:id="137" w:author="叶霭雯" w:date="2021-02-02T08:13:00Z">
              <w:rPr>
                <w:rFonts w:hint="eastAsia"/>
                <w:sz w:val="24"/>
              </w:rPr>
            </w:rPrChange>
          </w:rPr>
          <w:delText>联系所属协会，并</w:delText>
        </w:r>
      </w:del>
      <w:ins w:id="138" w:author="叶霭雯" w:date="2021-01-28T14:39:00Z">
        <w:r w:rsidRPr="00CE616A">
          <w:rPr>
            <w:rFonts w:ascii="宋体" w:hAnsi="宋体" w:hint="eastAsia"/>
            <w:sz w:val="24"/>
            <w:rPrChange w:id="139" w:author="叶霭雯" w:date="2021-02-02T08:13:00Z">
              <w:rPr>
                <w:rFonts w:hint="eastAsia"/>
                <w:sz w:val="24"/>
              </w:rPr>
            </w:rPrChange>
          </w:rPr>
          <w:t>持全科合格证原件及身份证原件</w:t>
        </w:r>
      </w:ins>
      <w:r w:rsidR="003D3EE8" w:rsidRPr="00CE616A">
        <w:rPr>
          <w:rFonts w:ascii="宋体" w:hAnsi="宋体" w:hint="eastAsia"/>
          <w:sz w:val="24"/>
          <w:rPrChange w:id="140" w:author="叶霭雯" w:date="2021-02-02T08:13:00Z">
            <w:rPr>
              <w:rFonts w:hint="eastAsia"/>
              <w:sz w:val="24"/>
            </w:rPr>
          </w:rPrChange>
        </w:rPr>
        <w:t>前往</w:t>
      </w:r>
      <w:ins w:id="141" w:author="叶霭雯" w:date="2021-01-28T14:39:00Z">
        <w:r w:rsidRPr="00CE616A">
          <w:rPr>
            <w:rFonts w:ascii="宋体" w:hAnsi="宋体" w:hint="eastAsia"/>
            <w:sz w:val="24"/>
            <w:rPrChange w:id="142" w:author="叶霭雯" w:date="2021-02-02T08:13:00Z">
              <w:rPr>
                <w:rFonts w:hint="eastAsia"/>
                <w:sz w:val="24"/>
              </w:rPr>
            </w:rPrChange>
          </w:rPr>
          <w:t>入会地区</w:t>
        </w:r>
      </w:ins>
      <w:r w:rsidR="003D3EE8" w:rsidRPr="00CE616A">
        <w:rPr>
          <w:rFonts w:ascii="宋体" w:hAnsi="宋体" w:hint="eastAsia"/>
          <w:sz w:val="24"/>
          <w:rPrChange w:id="143" w:author="叶霭雯" w:date="2021-02-02T08:13:00Z">
            <w:rPr>
              <w:rFonts w:hint="eastAsia"/>
              <w:sz w:val="24"/>
            </w:rPr>
          </w:rPrChange>
        </w:rPr>
        <w:t>现场提交电子照片</w:t>
      </w:r>
      <w:r w:rsidR="00C7437B" w:rsidRPr="00CE616A">
        <w:rPr>
          <w:rFonts w:ascii="宋体" w:hAnsi="宋体" w:hint="eastAsia"/>
          <w:sz w:val="24"/>
          <w:rPrChange w:id="144" w:author="叶霭雯" w:date="2021-02-02T08:13:00Z">
            <w:rPr>
              <w:rFonts w:hint="eastAsia"/>
              <w:sz w:val="24"/>
            </w:rPr>
          </w:rPrChange>
        </w:rPr>
        <w:t>。</w:t>
      </w:r>
    </w:p>
    <w:p w:rsidR="006D0947" w:rsidRPr="00CE616A" w:rsidRDefault="00E35C38" w:rsidP="00E35C38">
      <w:pPr>
        <w:spacing w:line="360" w:lineRule="auto"/>
        <w:ind w:firstLine="570"/>
        <w:rPr>
          <w:rFonts w:ascii="宋体" w:hAnsi="宋体"/>
          <w:sz w:val="24"/>
          <w:rPrChange w:id="145" w:author="叶霭雯" w:date="2021-02-02T08:13:00Z">
            <w:rPr>
              <w:sz w:val="24"/>
            </w:rPr>
          </w:rPrChange>
        </w:rPr>
      </w:pPr>
      <w:r w:rsidRPr="00CE616A">
        <w:rPr>
          <w:rFonts w:ascii="宋体" w:hAnsi="宋体" w:hint="eastAsia"/>
          <w:sz w:val="24"/>
          <w:rPrChange w:id="146" w:author="叶霭雯" w:date="2021-02-02T08:13:00Z">
            <w:rPr>
              <w:rFonts w:hint="eastAsia"/>
              <w:sz w:val="24"/>
            </w:rPr>
          </w:rPrChange>
        </w:rPr>
        <w:t>三</w:t>
      </w:r>
      <w:r w:rsidR="00DD3D9A" w:rsidRPr="00CE616A">
        <w:rPr>
          <w:rFonts w:ascii="宋体" w:hAnsi="宋体" w:hint="eastAsia"/>
          <w:sz w:val="24"/>
          <w:rPrChange w:id="147" w:author="叶霭雯" w:date="2021-02-02T08:13:00Z">
            <w:rPr>
              <w:rFonts w:hint="eastAsia"/>
              <w:sz w:val="24"/>
            </w:rPr>
          </w:rPrChange>
        </w:rPr>
        <w:t>、</w:t>
      </w:r>
      <w:r w:rsidR="006D0947" w:rsidRPr="00CE616A">
        <w:rPr>
          <w:rFonts w:ascii="宋体" w:hAnsi="宋体" w:hint="eastAsia"/>
          <w:sz w:val="24"/>
          <w:rPrChange w:id="148" w:author="叶霭雯" w:date="2021-02-02T08:13:00Z">
            <w:rPr>
              <w:rFonts w:hint="eastAsia"/>
              <w:sz w:val="24"/>
            </w:rPr>
          </w:rPrChange>
        </w:rPr>
        <w:t>其他</w:t>
      </w:r>
    </w:p>
    <w:p w:rsidR="006D0947" w:rsidRPr="00CE616A" w:rsidRDefault="004D30B8" w:rsidP="00E35C38">
      <w:pPr>
        <w:spacing w:line="360" w:lineRule="auto"/>
        <w:ind w:firstLine="570"/>
        <w:rPr>
          <w:rFonts w:ascii="宋体" w:hAnsi="宋体"/>
          <w:sz w:val="24"/>
          <w:rPrChange w:id="149" w:author="叶霭雯" w:date="2021-02-02T08:13:00Z">
            <w:rPr>
              <w:sz w:val="24"/>
            </w:rPr>
          </w:rPrChange>
        </w:rPr>
      </w:pPr>
      <w:r w:rsidRPr="00CE616A">
        <w:rPr>
          <w:rFonts w:ascii="宋体" w:hAnsi="宋体" w:hint="eastAsia"/>
          <w:sz w:val="24"/>
          <w:rPrChange w:id="150" w:author="叶霭雯" w:date="2021-02-02T08:13:00Z">
            <w:rPr>
              <w:rFonts w:hint="eastAsia"/>
              <w:sz w:val="24"/>
            </w:rPr>
          </w:rPrChange>
        </w:rPr>
        <w:t>如有疑问</w:t>
      </w:r>
      <w:r w:rsidR="005D19FE" w:rsidRPr="00CE616A">
        <w:rPr>
          <w:rFonts w:ascii="宋体" w:hAnsi="宋体" w:hint="eastAsia"/>
          <w:sz w:val="24"/>
          <w:rPrChange w:id="151" w:author="叶霭雯" w:date="2021-02-02T08:13:00Z">
            <w:rPr>
              <w:rFonts w:hint="eastAsia"/>
              <w:sz w:val="24"/>
            </w:rPr>
          </w:rPrChange>
        </w:rPr>
        <w:t>请</w:t>
      </w:r>
      <w:r w:rsidR="006D0947" w:rsidRPr="00CE616A">
        <w:rPr>
          <w:rFonts w:ascii="宋体" w:hAnsi="宋体" w:hint="eastAsia"/>
          <w:sz w:val="24"/>
          <w:rPrChange w:id="152" w:author="叶霭雯" w:date="2021-02-02T08:13:00Z">
            <w:rPr>
              <w:rFonts w:hint="eastAsia"/>
              <w:sz w:val="24"/>
            </w:rPr>
          </w:rPrChange>
        </w:rPr>
        <w:t>致电我会考试及会员管理部</w:t>
      </w:r>
      <w:r w:rsidR="006D0947" w:rsidRPr="00CE616A">
        <w:rPr>
          <w:rFonts w:ascii="宋体" w:hAnsi="宋体"/>
          <w:sz w:val="24"/>
          <w:rPrChange w:id="153" w:author="叶霭雯" w:date="2021-02-02T08:13:00Z">
            <w:rPr>
              <w:sz w:val="24"/>
            </w:rPr>
          </w:rPrChange>
        </w:rPr>
        <w:t>3892</w:t>
      </w:r>
      <w:r w:rsidR="00E71517" w:rsidRPr="00CE616A">
        <w:rPr>
          <w:rFonts w:ascii="宋体" w:hAnsi="宋体"/>
          <w:sz w:val="24"/>
          <w:rPrChange w:id="154" w:author="叶霭雯" w:date="2021-02-02T08:13:00Z">
            <w:rPr>
              <w:sz w:val="24"/>
            </w:rPr>
          </w:rPrChange>
        </w:rPr>
        <w:t>2</w:t>
      </w:r>
      <w:r w:rsidR="005D19FE" w:rsidRPr="00CE616A">
        <w:rPr>
          <w:rFonts w:ascii="宋体" w:hAnsi="宋体"/>
          <w:sz w:val="24"/>
          <w:rPrChange w:id="155" w:author="叶霭雯" w:date="2021-02-02T08:13:00Z">
            <w:rPr>
              <w:sz w:val="24"/>
            </w:rPr>
          </w:rPrChange>
        </w:rPr>
        <w:t>350</w:t>
      </w:r>
      <w:r w:rsidR="005D19FE" w:rsidRPr="00CE616A">
        <w:rPr>
          <w:rFonts w:ascii="宋体" w:hAnsi="宋体" w:hint="eastAsia"/>
          <w:sz w:val="24"/>
          <w:rPrChange w:id="156" w:author="叶霭雯" w:date="2021-02-02T08:13:00Z">
            <w:rPr>
              <w:rFonts w:hint="eastAsia"/>
              <w:sz w:val="24"/>
            </w:rPr>
          </w:rPrChange>
        </w:rPr>
        <w:t>转</w:t>
      </w:r>
      <w:r w:rsidR="00084052" w:rsidRPr="00CE616A">
        <w:rPr>
          <w:rFonts w:ascii="宋体" w:hAnsi="宋体"/>
          <w:sz w:val="24"/>
          <w:rPrChange w:id="157" w:author="叶霭雯" w:date="2021-02-02T08:13:00Z">
            <w:rPr>
              <w:sz w:val="24"/>
            </w:rPr>
          </w:rPrChange>
        </w:rPr>
        <w:t>361</w:t>
      </w:r>
      <w:r w:rsidR="00E71517" w:rsidRPr="00CE616A">
        <w:rPr>
          <w:rFonts w:ascii="宋体" w:hAnsi="宋体" w:hint="eastAsia"/>
          <w:sz w:val="24"/>
          <w:rPrChange w:id="158" w:author="叶霭雯" w:date="2021-02-02T08:13:00Z">
            <w:rPr>
              <w:rFonts w:hint="eastAsia"/>
              <w:sz w:val="24"/>
            </w:rPr>
          </w:rPrChange>
        </w:rPr>
        <w:t>、</w:t>
      </w:r>
      <w:r w:rsidR="000F6E72" w:rsidRPr="00CE616A">
        <w:rPr>
          <w:rFonts w:ascii="宋体" w:hAnsi="宋体" w:hint="eastAsia"/>
          <w:sz w:val="24"/>
          <w:rPrChange w:id="159" w:author="叶霭雯" w:date="2021-02-02T08:13:00Z">
            <w:rPr>
              <w:rFonts w:hint="eastAsia"/>
              <w:sz w:val="24"/>
            </w:rPr>
          </w:rPrChange>
        </w:rPr>
        <w:t>363</w:t>
      </w:r>
      <w:r w:rsidR="00E71517" w:rsidRPr="00CE616A">
        <w:rPr>
          <w:rFonts w:ascii="宋体" w:hAnsi="宋体" w:hint="eastAsia"/>
          <w:sz w:val="24"/>
          <w:rPrChange w:id="160" w:author="叶霭雯" w:date="2021-02-02T08:13:00Z">
            <w:rPr>
              <w:rFonts w:hint="eastAsia"/>
              <w:sz w:val="24"/>
            </w:rPr>
          </w:rPrChange>
        </w:rPr>
        <w:t>或</w:t>
      </w:r>
      <w:r w:rsidR="00084052" w:rsidRPr="00CE616A">
        <w:rPr>
          <w:rFonts w:ascii="宋体" w:hAnsi="宋体" w:hint="eastAsia"/>
          <w:sz w:val="24"/>
          <w:rPrChange w:id="161" w:author="叶霭雯" w:date="2021-02-02T08:13:00Z">
            <w:rPr>
              <w:rFonts w:hint="eastAsia"/>
              <w:sz w:val="24"/>
            </w:rPr>
          </w:rPrChange>
        </w:rPr>
        <w:t>3</w:t>
      </w:r>
      <w:r w:rsidR="00084052" w:rsidRPr="00CE616A">
        <w:rPr>
          <w:rFonts w:ascii="宋体" w:hAnsi="宋体"/>
          <w:sz w:val="24"/>
          <w:rPrChange w:id="162" w:author="叶霭雯" w:date="2021-02-02T08:13:00Z">
            <w:rPr>
              <w:sz w:val="24"/>
            </w:rPr>
          </w:rPrChange>
        </w:rPr>
        <w:t>72</w:t>
      </w:r>
      <w:r w:rsidR="00547E81" w:rsidRPr="00CE616A">
        <w:rPr>
          <w:rFonts w:ascii="宋体" w:hAnsi="宋体" w:hint="eastAsia"/>
          <w:sz w:val="24"/>
          <w:rPrChange w:id="163" w:author="叶霭雯" w:date="2021-02-02T08:13:00Z">
            <w:rPr>
              <w:rFonts w:hint="eastAsia"/>
              <w:sz w:val="24"/>
            </w:rPr>
          </w:rPrChange>
        </w:rPr>
        <w:t>，我们将</w:t>
      </w:r>
      <w:r w:rsidR="006D0947" w:rsidRPr="00CE616A">
        <w:rPr>
          <w:rFonts w:ascii="宋体" w:hAnsi="宋体" w:hint="eastAsia"/>
          <w:sz w:val="24"/>
          <w:rPrChange w:id="164" w:author="叶霭雯" w:date="2021-02-02T08:13:00Z">
            <w:rPr>
              <w:rFonts w:hint="eastAsia"/>
              <w:sz w:val="24"/>
            </w:rPr>
          </w:rPrChange>
        </w:rPr>
        <w:t>尽力解答。</w:t>
      </w:r>
    </w:p>
    <w:p w:rsidR="006B1838" w:rsidRPr="00CE616A" w:rsidRDefault="006B1838" w:rsidP="00DD3D9A">
      <w:pPr>
        <w:spacing w:line="360" w:lineRule="auto"/>
        <w:ind w:firstLineChars="200" w:firstLine="480"/>
        <w:rPr>
          <w:rFonts w:ascii="宋体" w:hAnsi="宋体"/>
          <w:sz w:val="24"/>
          <w:rPrChange w:id="165" w:author="叶霭雯" w:date="2021-02-02T08:13:00Z">
            <w:rPr>
              <w:sz w:val="24"/>
            </w:rPr>
          </w:rPrChange>
        </w:rPr>
      </w:pPr>
    </w:p>
    <w:p w:rsidR="00B83E4E" w:rsidRPr="00CE616A" w:rsidRDefault="006D0947" w:rsidP="006B1838">
      <w:pPr>
        <w:wordWrap w:val="0"/>
        <w:spacing w:line="360" w:lineRule="auto"/>
        <w:jc w:val="right"/>
        <w:rPr>
          <w:rFonts w:ascii="宋体" w:hAnsi="宋体"/>
          <w:sz w:val="24"/>
          <w:rPrChange w:id="166" w:author="叶霭雯" w:date="2021-02-02T08:13:00Z">
            <w:rPr>
              <w:sz w:val="24"/>
            </w:rPr>
          </w:rPrChange>
        </w:rPr>
      </w:pPr>
      <w:r w:rsidRPr="00CE616A">
        <w:rPr>
          <w:rFonts w:ascii="宋体" w:hAnsi="宋体" w:hint="eastAsia"/>
          <w:sz w:val="24"/>
          <w:rPrChange w:id="167" w:author="叶霭雯" w:date="2021-02-02T08:13:00Z">
            <w:rPr>
              <w:rFonts w:hint="eastAsia"/>
              <w:sz w:val="24"/>
            </w:rPr>
          </w:rPrChange>
        </w:rPr>
        <w:t>广州注册会计师协会</w:t>
      </w:r>
      <w:r w:rsidR="006B1838" w:rsidRPr="00CE616A">
        <w:rPr>
          <w:rFonts w:ascii="宋体" w:hAnsi="宋体" w:hint="eastAsia"/>
          <w:sz w:val="24"/>
          <w:rPrChange w:id="168" w:author="叶霭雯" w:date="2021-02-02T08:13:00Z">
            <w:rPr>
              <w:rFonts w:hint="eastAsia"/>
              <w:sz w:val="24"/>
            </w:rPr>
          </w:rPrChange>
        </w:rPr>
        <w:t xml:space="preserve"> </w:t>
      </w:r>
      <w:r w:rsidR="006B1838" w:rsidRPr="00CE616A">
        <w:rPr>
          <w:rFonts w:ascii="宋体" w:hAnsi="宋体"/>
          <w:sz w:val="24"/>
          <w:rPrChange w:id="169" w:author="叶霭雯" w:date="2021-02-02T08:13:00Z">
            <w:rPr>
              <w:sz w:val="24"/>
            </w:rPr>
          </w:rPrChange>
        </w:rPr>
        <w:t xml:space="preserve">  </w:t>
      </w:r>
    </w:p>
    <w:p w:rsidR="00DF5B2A" w:rsidRDefault="00DF5B2A" w:rsidP="00D1308B">
      <w:pPr>
        <w:spacing w:line="360" w:lineRule="auto"/>
        <w:jc w:val="left"/>
        <w:rPr>
          <w:sz w:val="24"/>
        </w:rPr>
      </w:pPr>
    </w:p>
    <w:sectPr w:rsidR="00DF5B2A" w:rsidSect="004B1730">
      <w:headerReference w:type="default" r:id="rId10"/>
      <w:pgSz w:w="11906" w:h="16838"/>
      <w:pgMar w:top="851" w:right="567" w:bottom="284" w:left="56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6502" w:rsidRDefault="00476502" w:rsidP="000561D3">
      <w:r>
        <w:separator/>
      </w:r>
    </w:p>
  </w:endnote>
  <w:endnote w:type="continuationSeparator" w:id="0">
    <w:p w:rsidR="00476502" w:rsidRDefault="00476502" w:rsidP="00056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6502" w:rsidRDefault="00476502" w:rsidP="000561D3">
      <w:r>
        <w:separator/>
      </w:r>
    </w:p>
  </w:footnote>
  <w:footnote w:type="continuationSeparator" w:id="0">
    <w:p w:rsidR="00476502" w:rsidRDefault="00476502" w:rsidP="000561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F48" w:rsidRPr="008D183C" w:rsidRDefault="002A6921" w:rsidP="008D183C">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olor w:val="000000"/>
        <w:sz w:val="13"/>
        <w:szCs w:val="13"/>
      </w:rPr>
    </w:pPr>
    <w:r w:rsidRPr="008D183C">
      <w:rPr>
        <w:rFonts w:ascii="黑体" w:eastAsia="黑体" w:hAnsi="黑体" w:hint="eastAsia"/>
        <w:noProof/>
        <w:sz w:val="15"/>
        <w:szCs w:val="13"/>
      </w:rPr>
      <w:drawing>
        <wp:anchor distT="0" distB="0" distL="114300" distR="114300" simplePos="0" relativeHeight="251659264" behindDoc="0" locked="0" layoutInCell="1" allowOverlap="1">
          <wp:simplePos x="0" y="0"/>
          <wp:positionH relativeFrom="margin">
            <wp:posOffset>5749589</wp:posOffset>
          </wp:positionH>
          <wp:positionV relativeFrom="paragraph">
            <wp:posOffset>-475615</wp:posOffset>
          </wp:positionV>
          <wp:extent cx="1038497" cy="1196080"/>
          <wp:effectExtent l="0" t="0" r="0" b="4445"/>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抖音号2.jpg"/>
                  <pic:cNvPicPr/>
                </pic:nvPicPr>
                <pic:blipFill>
                  <a:blip r:embed="rId1">
                    <a:extLst>
                      <a:ext uri="{28A0092B-C50C-407E-A947-70E740481C1C}">
                        <a14:useLocalDpi xmlns:a14="http://schemas.microsoft.com/office/drawing/2010/main" val="0"/>
                      </a:ext>
                    </a:extLst>
                  </a:blip>
                  <a:stretch>
                    <a:fillRect/>
                  </a:stretch>
                </pic:blipFill>
                <pic:spPr>
                  <a:xfrm>
                    <a:off x="0" y="0"/>
                    <a:ext cx="1038497" cy="1196080"/>
                  </a:xfrm>
                  <a:prstGeom prst="rect">
                    <a:avLst/>
                  </a:prstGeom>
                </pic:spPr>
              </pic:pic>
            </a:graphicData>
          </a:graphic>
          <wp14:sizeRelH relativeFrom="margin">
            <wp14:pctWidth>0</wp14:pctWidth>
          </wp14:sizeRelH>
          <wp14:sizeRelV relativeFrom="margin">
            <wp14:pctHeight>0</wp14:pctHeight>
          </wp14:sizeRelV>
        </wp:anchor>
      </w:drawing>
    </w:r>
    <w:r w:rsidRPr="008D183C">
      <w:rPr>
        <w:rFonts w:ascii="黑体" w:eastAsia="黑体" w:hAnsi="黑体"/>
        <w:noProof/>
        <w:color w:val="000000"/>
        <w:sz w:val="15"/>
        <w:szCs w:val="13"/>
      </w:rPr>
      <w:drawing>
        <wp:anchor distT="0" distB="0" distL="114300" distR="114300" simplePos="0" relativeHeight="251658240" behindDoc="0" locked="0" layoutInCell="1" allowOverlap="1">
          <wp:simplePos x="0" y="0"/>
          <wp:positionH relativeFrom="column">
            <wp:posOffset>4632662</wp:posOffset>
          </wp:positionH>
          <wp:positionV relativeFrom="paragraph">
            <wp:posOffset>-330835</wp:posOffset>
          </wp:positionV>
          <wp:extent cx="1029063" cy="1029063"/>
          <wp:effectExtent l="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jpg"/>
                  <pic:cNvPicPr/>
                </pic:nvPicPr>
                <pic:blipFill>
                  <a:blip r:embed="rId2">
                    <a:extLst>
                      <a:ext uri="{28A0092B-C50C-407E-A947-70E740481C1C}">
                        <a14:useLocalDpi xmlns:a14="http://schemas.microsoft.com/office/drawing/2010/main" val="0"/>
                      </a:ext>
                    </a:extLst>
                  </a:blip>
                  <a:stretch>
                    <a:fillRect/>
                  </a:stretch>
                </pic:blipFill>
                <pic:spPr>
                  <a:xfrm>
                    <a:off x="0" y="0"/>
                    <a:ext cx="1029063" cy="1029063"/>
                  </a:xfrm>
                  <a:prstGeom prst="rect">
                    <a:avLst/>
                  </a:prstGeom>
                </pic:spPr>
              </pic:pic>
            </a:graphicData>
          </a:graphic>
          <wp14:sizeRelH relativeFrom="margin">
            <wp14:pctWidth>0</wp14:pctWidth>
          </wp14:sizeRelH>
          <wp14:sizeRelV relativeFrom="margin">
            <wp14:pctHeight>0</wp14:pctHeight>
          </wp14:sizeRelV>
        </wp:anchor>
      </w:drawing>
    </w:r>
    <w:r w:rsidR="00476502">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3pt;margin-top:-26.9pt;width:149.7pt;height:91.15pt;z-index:251661312;mso-position-horizontal-relative:text;mso-position-vertical-relative:text">
          <v:imagedata r:id="rId3" o:title="广州注协LOGO蓝色字透明底"/>
        </v:shape>
      </w:pict>
    </w:r>
  </w:p>
  <w:p w:rsidR="008D183C" w:rsidRDefault="008D183C" w:rsidP="00F0536E">
    <w:pPr>
      <w:pStyle w:val="a4"/>
      <w:ind w:right="520" w:firstLineChars="800" w:firstLine="1040"/>
      <w:jc w:val="both"/>
      <w:rPr>
        <w:rFonts w:asciiTheme="minorEastAsia" w:eastAsiaTheme="minorEastAsia" w:hAnsiTheme="minorEastAsia"/>
        <w:sz w:val="13"/>
        <w:szCs w:val="13"/>
      </w:rPr>
    </w:pPr>
  </w:p>
  <w:p w:rsidR="008D183C" w:rsidRDefault="008D183C" w:rsidP="00F0536E">
    <w:pPr>
      <w:pStyle w:val="a4"/>
      <w:ind w:right="520" w:firstLineChars="800" w:firstLine="1040"/>
      <w:jc w:val="both"/>
      <w:rPr>
        <w:rFonts w:asciiTheme="minorEastAsia" w:eastAsiaTheme="minorEastAsia" w:hAnsiTheme="minorEastAsia"/>
        <w:sz w:val="13"/>
        <w:szCs w:val="13"/>
      </w:rPr>
    </w:pPr>
  </w:p>
  <w:p w:rsidR="008D183C" w:rsidRDefault="008D183C" w:rsidP="00F0536E">
    <w:pPr>
      <w:pStyle w:val="a4"/>
      <w:ind w:right="520" w:firstLineChars="800" w:firstLine="1040"/>
      <w:jc w:val="both"/>
      <w:rPr>
        <w:rFonts w:asciiTheme="minorEastAsia" w:eastAsiaTheme="minorEastAsia" w:hAnsiTheme="minorEastAsia"/>
        <w:sz w:val="13"/>
        <w:szCs w:val="13"/>
      </w:rPr>
    </w:pPr>
  </w:p>
  <w:p w:rsidR="008D183C" w:rsidRDefault="008D183C" w:rsidP="00F0536E">
    <w:pPr>
      <w:pStyle w:val="a4"/>
      <w:ind w:right="520" w:firstLineChars="800" w:firstLine="1040"/>
      <w:jc w:val="both"/>
      <w:rPr>
        <w:rFonts w:asciiTheme="minorEastAsia" w:eastAsiaTheme="minorEastAsia" w:hAnsiTheme="minorEastAsia"/>
        <w:sz w:val="13"/>
        <w:szCs w:val="13"/>
      </w:rPr>
    </w:pPr>
  </w:p>
  <w:p w:rsidR="008D183C" w:rsidRDefault="008D183C" w:rsidP="00F0536E">
    <w:pPr>
      <w:pStyle w:val="a4"/>
      <w:ind w:right="520" w:firstLineChars="800" w:firstLine="1040"/>
      <w:jc w:val="both"/>
      <w:rPr>
        <w:rFonts w:asciiTheme="minorEastAsia" w:eastAsiaTheme="minorEastAsia" w:hAnsiTheme="minorEastAsia"/>
        <w:sz w:val="13"/>
        <w:szCs w:val="13"/>
      </w:rPr>
    </w:pPr>
  </w:p>
  <w:p w:rsidR="008D183C" w:rsidRPr="00466857" w:rsidRDefault="008D183C" w:rsidP="00F0536E">
    <w:pPr>
      <w:pStyle w:val="a4"/>
      <w:ind w:right="520" w:firstLineChars="800" w:firstLine="1040"/>
      <w:jc w:val="both"/>
      <w:rPr>
        <w:rFonts w:asciiTheme="minorEastAsia" w:eastAsiaTheme="minorEastAsia" w:hAnsiTheme="minorEastAsia"/>
        <w:sz w:val="13"/>
        <w:szCs w:val="13"/>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3F6C5F"/>
    <w:multiLevelType w:val="hybridMultilevel"/>
    <w:tmpl w:val="3094E84C"/>
    <w:lvl w:ilvl="0" w:tplc="819A929A">
      <w:start w:val="1"/>
      <w:numFmt w:val="japaneseCounting"/>
      <w:lvlText w:val="%1、"/>
      <w:lvlJc w:val="left"/>
      <w:pPr>
        <w:ind w:left="1290" w:hanging="720"/>
      </w:pPr>
      <w:rPr>
        <w:rFonts w:cs="Times New Roman" w:hint="default"/>
      </w:rPr>
    </w:lvl>
    <w:lvl w:ilvl="1" w:tplc="3F8C4F5A">
      <w:start w:val="2"/>
      <w:numFmt w:val="decimal"/>
      <w:lvlText w:val="%2、"/>
      <w:lvlJc w:val="left"/>
      <w:pPr>
        <w:ind w:left="1710" w:hanging="720"/>
      </w:pPr>
      <w:rPr>
        <w:rFonts w:cs="Times New Roman" w:hint="default"/>
      </w:rPr>
    </w:lvl>
    <w:lvl w:ilvl="2" w:tplc="0409001B" w:tentative="1">
      <w:start w:val="1"/>
      <w:numFmt w:val="lowerRoman"/>
      <w:lvlText w:val="%3."/>
      <w:lvlJc w:val="right"/>
      <w:pPr>
        <w:ind w:left="1830" w:hanging="420"/>
      </w:pPr>
      <w:rPr>
        <w:rFonts w:cs="Times New Roman"/>
      </w:rPr>
    </w:lvl>
    <w:lvl w:ilvl="3" w:tplc="0409000F" w:tentative="1">
      <w:start w:val="1"/>
      <w:numFmt w:val="decimal"/>
      <w:lvlText w:val="%4."/>
      <w:lvlJc w:val="left"/>
      <w:pPr>
        <w:ind w:left="2250" w:hanging="420"/>
      </w:pPr>
      <w:rPr>
        <w:rFonts w:cs="Times New Roman"/>
      </w:rPr>
    </w:lvl>
    <w:lvl w:ilvl="4" w:tplc="04090019" w:tentative="1">
      <w:start w:val="1"/>
      <w:numFmt w:val="lowerLetter"/>
      <w:lvlText w:val="%5)"/>
      <w:lvlJc w:val="left"/>
      <w:pPr>
        <w:ind w:left="2670" w:hanging="420"/>
      </w:pPr>
      <w:rPr>
        <w:rFonts w:cs="Times New Roman"/>
      </w:rPr>
    </w:lvl>
    <w:lvl w:ilvl="5" w:tplc="0409001B" w:tentative="1">
      <w:start w:val="1"/>
      <w:numFmt w:val="lowerRoman"/>
      <w:lvlText w:val="%6."/>
      <w:lvlJc w:val="right"/>
      <w:pPr>
        <w:ind w:left="3090" w:hanging="420"/>
      </w:pPr>
      <w:rPr>
        <w:rFonts w:cs="Times New Roman"/>
      </w:rPr>
    </w:lvl>
    <w:lvl w:ilvl="6" w:tplc="0409000F" w:tentative="1">
      <w:start w:val="1"/>
      <w:numFmt w:val="decimal"/>
      <w:lvlText w:val="%7."/>
      <w:lvlJc w:val="left"/>
      <w:pPr>
        <w:ind w:left="3510" w:hanging="420"/>
      </w:pPr>
      <w:rPr>
        <w:rFonts w:cs="Times New Roman"/>
      </w:rPr>
    </w:lvl>
    <w:lvl w:ilvl="7" w:tplc="04090019" w:tentative="1">
      <w:start w:val="1"/>
      <w:numFmt w:val="lowerLetter"/>
      <w:lvlText w:val="%8)"/>
      <w:lvlJc w:val="left"/>
      <w:pPr>
        <w:ind w:left="3930" w:hanging="420"/>
      </w:pPr>
      <w:rPr>
        <w:rFonts w:cs="Times New Roman"/>
      </w:rPr>
    </w:lvl>
    <w:lvl w:ilvl="8" w:tplc="0409001B" w:tentative="1">
      <w:start w:val="1"/>
      <w:numFmt w:val="lowerRoman"/>
      <w:lvlText w:val="%9."/>
      <w:lvlJc w:val="right"/>
      <w:pPr>
        <w:ind w:left="4350" w:hanging="420"/>
      </w:pPr>
      <w:rPr>
        <w:rFonts w:cs="Times New Roman"/>
      </w:rPr>
    </w:lvl>
  </w:abstractNum>
  <w:abstractNum w:abstractNumId="1" w15:restartNumberingAfterBreak="0">
    <w:nsid w:val="195F17DC"/>
    <w:multiLevelType w:val="hybridMultilevel"/>
    <w:tmpl w:val="C27A6ACC"/>
    <w:lvl w:ilvl="0" w:tplc="0D306CE4">
      <w:start w:val="1"/>
      <w:numFmt w:val="japaneseCounting"/>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 w15:restartNumberingAfterBreak="0">
    <w:nsid w:val="29067949"/>
    <w:multiLevelType w:val="hybridMultilevel"/>
    <w:tmpl w:val="D3A62B9C"/>
    <w:lvl w:ilvl="0" w:tplc="34FC27B0">
      <w:start w:val="1"/>
      <w:numFmt w:val="decimal"/>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 w15:restartNumberingAfterBreak="0">
    <w:nsid w:val="30660591"/>
    <w:multiLevelType w:val="hybridMultilevel"/>
    <w:tmpl w:val="6DD06036"/>
    <w:lvl w:ilvl="0" w:tplc="BEA8E4F0">
      <w:start w:val="1"/>
      <w:numFmt w:val="decimal"/>
      <w:lvlText w:val="%1、"/>
      <w:lvlJc w:val="left"/>
      <w:pPr>
        <w:ind w:left="1290" w:hanging="720"/>
      </w:pPr>
      <w:rPr>
        <w:rFonts w:cs="Times New Roman" w:hint="default"/>
      </w:rPr>
    </w:lvl>
    <w:lvl w:ilvl="1" w:tplc="04090019" w:tentative="1">
      <w:start w:val="1"/>
      <w:numFmt w:val="lowerLetter"/>
      <w:lvlText w:val="%2)"/>
      <w:lvlJc w:val="left"/>
      <w:pPr>
        <w:ind w:left="1410" w:hanging="420"/>
      </w:pPr>
      <w:rPr>
        <w:rFonts w:cs="Times New Roman"/>
      </w:rPr>
    </w:lvl>
    <w:lvl w:ilvl="2" w:tplc="0409001B" w:tentative="1">
      <w:start w:val="1"/>
      <w:numFmt w:val="lowerRoman"/>
      <w:lvlText w:val="%3."/>
      <w:lvlJc w:val="right"/>
      <w:pPr>
        <w:ind w:left="1830" w:hanging="420"/>
      </w:pPr>
      <w:rPr>
        <w:rFonts w:cs="Times New Roman"/>
      </w:rPr>
    </w:lvl>
    <w:lvl w:ilvl="3" w:tplc="0409000F" w:tentative="1">
      <w:start w:val="1"/>
      <w:numFmt w:val="decimal"/>
      <w:lvlText w:val="%4."/>
      <w:lvlJc w:val="left"/>
      <w:pPr>
        <w:ind w:left="2250" w:hanging="420"/>
      </w:pPr>
      <w:rPr>
        <w:rFonts w:cs="Times New Roman"/>
      </w:rPr>
    </w:lvl>
    <w:lvl w:ilvl="4" w:tplc="04090019" w:tentative="1">
      <w:start w:val="1"/>
      <w:numFmt w:val="lowerLetter"/>
      <w:lvlText w:val="%5)"/>
      <w:lvlJc w:val="left"/>
      <w:pPr>
        <w:ind w:left="2670" w:hanging="420"/>
      </w:pPr>
      <w:rPr>
        <w:rFonts w:cs="Times New Roman"/>
      </w:rPr>
    </w:lvl>
    <w:lvl w:ilvl="5" w:tplc="0409001B" w:tentative="1">
      <w:start w:val="1"/>
      <w:numFmt w:val="lowerRoman"/>
      <w:lvlText w:val="%6."/>
      <w:lvlJc w:val="right"/>
      <w:pPr>
        <w:ind w:left="3090" w:hanging="420"/>
      </w:pPr>
      <w:rPr>
        <w:rFonts w:cs="Times New Roman"/>
      </w:rPr>
    </w:lvl>
    <w:lvl w:ilvl="6" w:tplc="0409000F" w:tentative="1">
      <w:start w:val="1"/>
      <w:numFmt w:val="decimal"/>
      <w:lvlText w:val="%7."/>
      <w:lvlJc w:val="left"/>
      <w:pPr>
        <w:ind w:left="3510" w:hanging="420"/>
      </w:pPr>
      <w:rPr>
        <w:rFonts w:cs="Times New Roman"/>
      </w:rPr>
    </w:lvl>
    <w:lvl w:ilvl="7" w:tplc="04090019" w:tentative="1">
      <w:start w:val="1"/>
      <w:numFmt w:val="lowerLetter"/>
      <w:lvlText w:val="%8)"/>
      <w:lvlJc w:val="left"/>
      <w:pPr>
        <w:ind w:left="3930" w:hanging="420"/>
      </w:pPr>
      <w:rPr>
        <w:rFonts w:cs="Times New Roman"/>
      </w:rPr>
    </w:lvl>
    <w:lvl w:ilvl="8" w:tplc="0409001B" w:tentative="1">
      <w:start w:val="1"/>
      <w:numFmt w:val="lowerRoman"/>
      <w:lvlText w:val="%9."/>
      <w:lvlJc w:val="right"/>
      <w:pPr>
        <w:ind w:left="4350" w:hanging="420"/>
      </w:pPr>
      <w:rPr>
        <w:rFonts w:cs="Times New Roman"/>
      </w:rPr>
    </w:lvl>
  </w:abstractNum>
  <w:abstractNum w:abstractNumId="4" w15:restartNumberingAfterBreak="0">
    <w:nsid w:val="47CD49A7"/>
    <w:multiLevelType w:val="hybridMultilevel"/>
    <w:tmpl w:val="B388E492"/>
    <w:lvl w:ilvl="0" w:tplc="C05053A8">
      <w:start w:val="1"/>
      <w:numFmt w:val="decimal"/>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0"/>
  </w:num>
  <w:num w:numId="2">
    <w:abstractNumId w:val="3"/>
  </w:num>
  <w:num w:numId="3">
    <w:abstractNumId w:val="2"/>
  </w:num>
  <w:num w:numId="4">
    <w:abstractNumId w:val="1"/>
  </w:num>
  <w:num w:numId="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叶霭雯">
    <w15:presenceInfo w15:providerId="None" w15:userId="叶霭雯"/>
  </w15:person>
  <w15:person w15:author="li zhixiong">
    <w15:presenceInfo w15:providerId="Windows Live" w15:userId="cecfd77c401bb95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B16"/>
    <w:rsid w:val="00026DFD"/>
    <w:rsid w:val="00027422"/>
    <w:rsid w:val="0004520E"/>
    <w:rsid w:val="00052C38"/>
    <w:rsid w:val="000561D3"/>
    <w:rsid w:val="00076B61"/>
    <w:rsid w:val="00081422"/>
    <w:rsid w:val="00084052"/>
    <w:rsid w:val="000A0B6C"/>
    <w:rsid w:val="000A34FE"/>
    <w:rsid w:val="000A6128"/>
    <w:rsid w:val="000A643B"/>
    <w:rsid w:val="000B354F"/>
    <w:rsid w:val="000E1CA3"/>
    <w:rsid w:val="000E777F"/>
    <w:rsid w:val="000F2662"/>
    <w:rsid w:val="000F6E72"/>
    <w:rsid w:val="000F7D34"/>
    <w:rsid w:val="001006FB"/>
    <w:rsid w:val="00123FB2"/>
    <w:rsid w:val="00133CAC"/>
    <w:rsid w:val="001449B5"/>
    <w:rsid w:val="00160F5B"/>
    <w:rsid w:val="00170D3E"/>
    <w:rsid w:val="00183706"/>
    <w:rsid w:val="001A007A"/>
    <w:rsid w:val="001B0B8A"/>
    <w:rsid w:val="001B7C95"/>
    <w:rsid w:val="00201EDB"/>
    <w:rsid w:val="00211550"/>
    <w:rsid w:val="00214379"/>
    <w:rsid w:val="00214C2E"/>
    <w:rsid w:val="002335A1"/>
    <w:rsid w:val="00234002"/>
    <w:rsid w:val="00236205"/>
    <w:rsid w:val="00252E15"/>
    <w:rsid w:val="00257591"/>
    <w:rsid w:val="00263F4F"/>
    <w:rsid w:val="00264779"/>
    <w:rsid w:val="002667D5"/>
    <w:rsid w:val="00281D08"/>
    <w:rsid w:val="002864B8"/>
    <w:rsid w:val="00297A89"/>
    <w:rsid w:val="002A5FDE"/>
    <w:rsid w:val="002A6921"/>
    <w:rsid w:val="002B650B"/>
    <w:rsid w:val="002C1621"/>
    <w:rsid w:val="002D0F09"/>
    <w:rsid w:val="002D5105"/>
    <w:rsid w:val="002D6EB0"/>
    <w:rsid w:val="002E3360"/>
    <w:rsid w:val="003052F1"/>
    <w:rsid w:val="003074C3"/>
    <w:rsid w:val="0031246F"/>
    <w:rsid w:val="003235EF"/>
    <w:rsid w:val="0033045D"/>
    <w:rsid w:val="00353398"/>
    <w:rsid w:val="00362077"/>
    <w:rsid w:val="0038439A"/>
    <w:rsid w:val="00396738"/>
    <w:rsid w:val="003B4F92"/>
    <w:rsid w:val="003C62CD"/>
    <w:rsid w:val="003D291E"/>
    <w:rsid w:val="003D3EE8"/>
    <w:rsid w:val="003D788B"/>
    <w:rsid w:val="003D7C42"/>
    <w:rsid w:val="003E209D"/>
    <w:rsid w:val="003E58B2"/>
    <w:rsid w:val="003F0496"/>
    <w:rsid w:val="00402DDF"/>
    <w:rsid w:val="00416768"/>
    <w:rsid w:val="004237B5"/>
    <w:rsid w:val="00424C2B"/>
    <w:rsid w:val="00425314"/>
    <w:rsid w:val="0043233E"/>
    <w:rsid w:val="00451BEF"/>
    <w:rsid w:val="00454603"/>
    <w:rsid w:val="00461ADC"/>
    <w:rsid w:val="00466857"/>
    <w:rsid w:val="00476502"/>
    <w:rsid w:val="004876E0"/>
    <w:rsid w:val="00493AD9"/>
    <w:rsid w:val="004B1730"/>
    <w:rsid w:val="004B6965"/>
    <w:rsid w:val="004D30B8"/>
    <w:rsid w:val="004D7A2F"/>
    <w:rsid w:val="004E495E"/>
    <w:rsid w:val="004E7834"/>
    <w:rsid w:val="004F1045"/>
    <w:rsid w:val="004F31AA"/>
    <w:rsid w:val="0050490D"/>
    <w:rsid w:val="00512CCA"/>
    <w:rsid w:val="005170EF"/>
    <w:rsid w:val="00532629"/>
    <w:rsid w:val="00532977"/>
    <w:rsid w:val="00533FE1"/>
    <w:rsid w:val="00537C64"/>
    <w:rsid w:val="00541F44"/>
    <w:rsid w:val="0054452A"/>
    <w:rsid w:val="005454EB"/>
    <w:rsid w:val="00547E81"/>
    <w:rsid w:val="005542BF"/>
    <w:rsid w:val="00557FF4"/>
    <w:rsid w:val="0059068C"/>
    <w:rsid w:val="005D1320"/>
    <w:rsid w:val="005D19FE"/>
    <w:rsid w:val="005E272A"/>
    <w:rsid w:val="00623249"/>
    <w:rsid w:val="006346E5"/>
    <w:rsid w:val="00634F2F"/>
    <w:rsid w:val="00646E8B"/>
    <w:rsid w:val="00651C99"/>
    <w:rsid w:val="00666A20"/>
    <w:rsid w:val="006835EF"/>
    <w:rsid w:val="006A52F9"/>
    <w:rsid w:val="006B0130"/>
    <w:rsid w:val="006B1838"/>
    <w:rsid w:val="006D0947"/>
    <w:rsid w:val="006F51B2"/>
    <w:rsid w:val="00726DB8"/>
    <w:rsid w:val="007308D4"/>
    <w:rsid w:val="0073474A"/>
    <w:rsid w:val="00736111"/>
    <w:rsid w:val="0073780C"/>
    <w:rsid w:val="007543AB"/>
    <w:rsid w:val="00755971"/>
    <w:rsid w:val="00755F20"/>
    <w:rsid w:val="0076068C"/>
    <w:rsid w:val="00763412"/>
    <w:rsid w:val="007668B5"/>
    <w:rsid w:val="007776A1"/>
    <w:rsid w:val="007A59C4"/>
    <w:rsid w:val="007B4920"/>
    <w:rsid w:val="007C5C6C"/>
    <w:rsid w:val="007D1A46"/>
    <w:rsid w:val="007D65C7"/>
    <w:rsid w:val="007E70FB"/>
    <w:rsid w:val="00806870"/>
    <w:rsid w:val="008078D3"/>
    <w:rsid w:val="008129DC"/>
    <w:rsid w:val="00816FBD"/>
    <w:rsid w:val="00836BEC"/>
    <w:rsid w:val="00842CB7"/>
    <w:rsid w:val="00846D2E"/>
    <w:rsid w:val="00865567"/>
    <w:rsid w:val="00877013"/>
    <w:rsid w:val="008A6C3F"/>
    <w:rsid w:val="008B5408"/>
    <w:rsid w:val="008D183C"/>
    <w:rsid w:val="008D345F"/>
    <w:rsid w:val="008F4327"/>
    <w:rsid w:val="0091773A"/>
    <w:rsid w:val="00961963"/>
    <w:rsid w:val="00971F48"/>
    <w:rsid w:val="00992063"/>
    <w:rsid w:val="00997ABE"/>
    <w:rsid w:val="009A3C96"/>
    <w:rsid w:val="009C6EB1"/>
    <w:rsid w:val="009D3A05"/>
    <w:rsid w:val="009D41DF"/>
    <w:rsid w:val="009E3918"/>
    <w:rsid w:val="009F221D"/>
    <w:rsid w:val="009F6356"/>
    <w:rsid w:val="00A042AE"/>
    <w:rsid w:val="00A26E47"/>
    <w:rsid w:val="00A27AB3"/>
    <w:rsid w:val="00A27DA6"/>
    <w:rsid w:val="00A3567E"/>
    <w:rsid w:val="00A433FE"/>
    <w:rsid w:val="00A51ED0"/>
    <w:rsid w:val="00A65980"/>
    <w:rsid w:val="00A70457"/>
    <w:rsid w:val="00A73072"/>
    <w:rsid w:val="00A80666"/>
    <w:rsid w:val="00AA3986"/>
    <w:rsid w:val="00AB5CFA"/>
    <w:rsid w:val="00AC44CF"/>
    <w:rsid w:val="00AD7209"/>
    <w:rsid w:val="00AE76F9"/>
    <w:rsid w:val="00B35684"/>
    <w:rsid w:val="00B456A3"/>
    <w:rsid w:val="00B616C0"/>
    <w:rsid w:val="00B61CED"/>
    <w:rsid w:val="00B64AE5"/>
    <w:rsid w:val="00B71EC9"/>
    <w:rsid w:val="00B77E0D"/>
    <w:rsid w:val="00B83E4E"/>
    <w:rsid w:val="00B915C9"/>
    <w:rsid w:val="00B96004"/>
    <w:rsid w:val="00BA2612"/>
    <w:rsid w:val="00BB4DFC"/>
    <w:rsid w:val="00BB5478"/>
    <w:rsid w:val="00BB68BD"/>
    <w:rsid w:val="00BD6B16"/>
    <w:rsid w:val="00BE000E"/>
    <w:rsid w:val="00BE42C8"/>
    <w:rsid w:val="00C17B49"/>
    <w:rsid w:val="00C33B03"/>
    <w:rsid w:val="00C431A8"/>
    <w:rsid w:val="00C53B10"/>
    <w:rsid w:val="00C73CFD"/>
    <w:rsid w:val="00C7437B"/>
    <w:rsid w:val="00C76748"/>
    <w:rsid w:val="00C84CD9"/>
    <w:rsid w:val="00CD012B"/>
    <w:rsid w:val="00CE616A"/>
    <w:rsid w:val="00D102EA"/>
    <w:rsid w:val="00D1308B"/>
    <w:rsid w:val="00D32FC0"/>
    <w:rsid w:val="00D359D0"/>
    <w:rsid w:val="00D42FDF"/>
    <w:rsid w:val="00D439A1"/>
    <w:rsid w:val="00D46EA8"/>
    <w:rsid w:val="00D51D63"/>
    <w:rsid w:val="00D63F7D"/>
    <w:rsid w:val="00DB36DE"/>
    <w:rsid w:val="00DB655D"/>
    <w:rsid w:val="00DD3D9A"/>
    <w:rsid w:val="00DD656B"/>
    <w:rsid w:val="00DE6B95"/>
    <w:rsid w:val="00DF04A3"/>
    <w:rsid w:val="00DF5B2A"/>
    <w:rsid w:val="00E06538"/>
    <w:rsid w:val="00E110A8"/>
    <w:rsid w:val="00E24F5E"/>
    <w:rsid w:val="00E33EB2"/>
    <w:rsid w:val="00E35C38"/>
    <w:rsid w:val="00E71517"/>
    <w:rsid w:val="00E71FA6"/>
    <w:rsid w:val="00E8734E"/>
    <w:rsid w:val="00E963C5"/>
    <w:rsid w:val="00EF5C3D"/>
    <w:rsid w:val="00EF7288"/>
    <w:rsid w:val="00F0536E"/>
    <w:rsid w:val="00F05F40"/>
    <w:rsid w:val="00F0665A"/>
    <w:rsid w:val="00F123F9"/>
    <w:rsid w:val="00F27396"/>
    <w:rsid w:val="00F36ABD"/>
    <w:rsid w:val="00F401FE"/>
    <w:rsid w:val="00F43D71"/>
    <w:rsid w:val="00F567C6"/>
    <w:rsid w:val="00F630E2"/>
    <w:rsid w:val="00F64734"/>
    <w:rsid w:val="00F7032E"/>
    <w:rsid w:val="00F91416"/>
    <w:rsid w:val="00F96F1D"/>
    <w:rsid w:val="00FA6D54"/>
    <w:rsid w:val="00FB0263"/>
    <w:rsid w:val="00FC6F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5:docId w15:val="{071F37B6-B1A8-4B29-B37E-206A17678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uiPriority="5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42C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D46EA8"/>
    <w:rPr>
      <w:rFonts w:cs="Times New Roman"/>
      <w:color w:val="0000FF"/>
      <w:u w:val="single"/>
    </w:rPr>
  </w:style>
  <w:style w:type="paragraph" w:styleId="a4">
    <w:name w:val="header"/>
    <w:basedOn w:val="a"/>
    <w:link w:val="a5"/>
    <w:uiPriority w:val="99"/>
    <w:rsid w:val="000561D3"/>
    <w:pPr>
      <w:pBdr>
        <w:bottom w:val="single" w:sz="6" w:space="1" w:color="auto"/>
      </w:pBdr>
      <w:tabs>
        <w:tab w:val="center" w:pos="4153"/>
        <w:tab w:val="right" w:pos="8306"/>
      </w:tabs>
      <w:snapToGrid w:val="0"/>
      <w:jc w:val="center"/>
    </w:pPr>
    <w:rPr>
      <w:sz w:val="18"/>
      <w:szCs w:val="18"/>
    </w:rPr>
  </w:style>
  <w:style w:type="character" w:customStyle="1" w:styleId="a5">
    <w:name w:val="页眉 字符"/>
    <w:link w:val="a4"/>
    <w:uiPriority w:val="99"/>
    <w:locked/>
    <w:rsid w:val="000561D3"/>
    <w:rPr>
      <w:rFonts w:cs="Times New Roman"/>
      <w:kern w:val="2"/>
      <w:sz w:val="18"/>
      <w:szCs w:val="18"/>
    </w:rPr>
  </w:style>
  <w:style w:type="paragraph" w:styleId="a6">
    <w:name w:val="footer"/>
    <w:basedOn w:val="a"/>
    <w:link w:val="a7"/>
    <w:uiPriority w:val="99"/>
    <w:rsid w:val="000561D3"/>
    <w:pPr>
      <w:tabs>
        <w:tab w:val="center" w:pos="4153"/>
        <w:tab w:val="right" w:pos="8306"/>
      </w:tabs>
      <w:snapToGrid w:val="0"/>
      <w:jc w:val="left"/>
    </w:pPr>
    <w:rPr>
      <w:sz w:val="18"/>
      <w:szCs w:val="18"/>
    </w:rPr>
  </w:style>
  <w:style w:type="character" w:customStyle="1" w:styleId="a7">
    <w:name w:val="页脚 字符"/>
    <w:link w:val="a6"/>
    <w:uiPriority w:val="99"/>
    <w:locked/>
    <w:rsid w:val="000561D3"/>
    <w:rPr>
      <w:rFonts w:cs="Times New Roman"/>
      <w:kern w:val="2"/>
      <w:sz w:val="18"/>
      <w:szCs w:val="18"/>
    </w:rPr>
  </w:style>
  <w:style w:type="paragraph" w:styleId="a8">
    <w:name w:val="List Paragraph"/>
    <w:basedOn w:val="a"/>
    <w:uiPriority w:val="99"/>
    <w:qFormat/>
    <w:rsid w:val="00816FBD"/>
    <w:pPr>
      <w:ind w:firstLineChars="200" w:firstLine="420"/>
    </w:pPr>
  </w:style>
  <w:style w:type="paragraph" w:styleId="a9">
    <w:name w:val="Balloon Text"/>
    <w:basedOn w:val="a"/>
    <w:link w:val="aa"/>
    <w:uiPriority w:val="99"/>
    <w:semiHidden/>
    <w:unhideWhenUsed/>
    <w:rsid w:val="006F51B2"/>
    <w:rPr>
      <w:sz w:val="18"/>
      <w:szCs w:val="18"/>
    </w:rPr>
  </w:style>
  <w:style w:type="character" w:customStyle="1" w:styleId="aa">
    <w:name w:val="批注框文本 字符"/>
    <w:link w:val="a9"/>
    <w:uiPriority w:val="99"/>
    <w:semiHidden/>
    <w:rsid w:val="006F51B2"/>
    <w:rPr>
      <w:kern w:val="2"/>
      <w:sz w:val="18"/>
      <w:szCs w:val="18"/>
    </w:rPr>
  </w:style>
  <w:style w:type="paragraph" w:styleId="HTML">
    <w:name w:val="HTML Preformatted"/>
    <w:basedOn w:val="a"/>
    <w:link w:val="HTML0"/>
    <w:uiPriority w:val="99"/>
    <w:semiHidden/>
    <w:unhideWhenUsed/>
    <w:rsid w:val="00E0653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0">
    <w:name w:val="HTML 预设格式 字符"/>
    <w:basedOn w:val="a0"/>
    <w:link w:val="HTML"/>
    <w:uiPriority w:val="99"/>
    <w:semiHidden/>
    <w:rsid w:val="00E06538"/>
    <w:rPr>
      <w:rFonts w:ascii="宋体" w:hAnsi="宋体" w:cs="宋体"/>
      <w:sz w:val="24"/>
      <w:szCs w:val="24"/>
    </w:rPr>
  </w:style>
  <w:style w:type="paragraph" w:styleId="ab">
    <w:name w:val="Normal (Web)"/>
    <w:basedOn w:val="a"/>
    <w:uiPriority w:val="99"/>
    <w:unhideWhenUsed/>
    <w:rsid w:val="00537C64"/>
    <w:pPr>
      <w:widowControl/>
      <w:spacing w:before="100" w:beforeAutospacing="1" w:after="100" w:afterAutospacing="1"/>
      <w:jc w:val="left"/>
    </w:pPr>
    <w:rPr>
      <w:rFonts w:ascii="宋体" w:hAnsi="宋体" w:cs="宋体"/>
      <w:kern w:val="0"/>
      <w:sz w:val="24"/>
    </w:rPr>
  </w:style>
  <w:style w:type="character" w:styleId="ac">
    <w:name w:val="Strong"/>
    <w:basedOn w:val="a0"/>
    <w:uiPriority w:val="22"/>
    <w:qFormat/>
    <w:locked/>
    <w:rsid w:val="00537C64"/>
    <w:rPr>
      <w:b/>
      <w:bCs/>
    </w:rPr>
  </w:style>
  <w:style w:type="paragraph" w:customStyle="1" w:styleId="Default">
    <w:name w:val="Default"/>
    <w:rsid w:val="00F401FE"/>
    <w:pPr>
      <w:widowControl w:val="0"/>
      <w:autoSpaceDE w:val="0"/>
      <w:autoSpaceDN w:val="0"/>
      <w:adjustRightInd w:val="0"/>
    </w:pPr>
    <w:rPr>
      <w:rFonts w:asci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96073">
      <w:bodyDiv w:val="1"/>
      <w:marLeft w:val="0"/>
      <w:marRight w:val="0"/>
      <w:marTop w:val="0"/>
      <w:marBottom w:val="0"/>
      <w:divBdr>
        <w:top w:val="none" w:sz="0" w:space="0" w:color="auto"/>
        <w:left w:val="none" w:sz="0" w:space="0" w:color="auto"/>
        <w:bottom w:val="none" w:sz="0" w:space="0" w:color="auto"/>
        <w:right w:val="none" w:sz="0" w:space="0" w:color="auto"/>
      </w:divBdr>
    </w:div>
    <w:div w:id="929846971">
      <w:bodyDiv w:val="1"/>
      <w:marLeft w:val="0"/>
      <w:marRight w:val="0"/>
      <w:marTop w:val="0"/>
      <w:marBottom w:val="0"/>
      <w:divBdr>
        <w:top w:val="none" w:sz="0" w:space="0" w:color="auto"/>
        <w:left w:val="none" w:sz="0" w:space="0" w:color="auto"/>
        <w:bottom w:val="none" w:sz="0" w:space="0" w:color="auto"/>
        <w:right w:val="none" w:sz="0" w:space="0" w:color="auto"/>
      </w:divBdr>
    </w:div>
    <w:div w:id="1048604035">
      <w:bodyDiv w:val="1"/>
      <w:marLeft w:val="0"/>
      <w:marRight w:val="0"/>
      <w:marTop w:val="0"/>
      <w:marBottom w:val="0"/>
      <w:divBdr>
        <w:top w:val="none" w:sz="0" w:space="0" w:color="auto"/>
        <w:left w:val="none" w:sz="0" w:space="0" w:color="auto"/>
        <w:bottom w:val="none" w:sz="0" w:space="0" w:color="auto"/>
        <w:right w:val="none" w:sz="0" w:space="0" w:color="auto"/>
      </w:divBdr>
      <w:divsChild>
        <w:div w:id="988631607">
          <w:marLeft w:val="0"/>
          <w:marRight w:val="0"/>
          <w:marTop w:val="0"/>
          <w:marBottom w:val="0"/>
          <w:divBdr>
            <w:top w:val="none" w:sz="0" w:space="0" w:color="auto"/>
            <w:left w:val="none" w:sz="0" w:space="0" w:color="auto"/>
            <w:bottom w:val="none" w:sz="0" w:space="0" w:color="auto"/>
            <w:right w:val="none" w:sz="0" w:space="0" w:color="auto"/>
          </w:divBdr>
        </w:div>
        <w:div w:id="400055255">
          <w:marLeft w:val="0"/>
          <w:marRight w:val="0"/>
          <w:marTop w:val="0"/>
          <w:marBottom w:val="0"/>
          <w:divBdr>
            <w:top w:val="none" w:sz="0" w:space="0" w:color="auto"/>
            <w:left w:val="none" w:sz="0" w:space="0" w:color="auto"/>
            <w:bottom w:val="none" w:sz="0" w:space="0" w:color="auto"/>
            <w:right w:val="none" w:sz="0" w:space="0" w:color="auto"/>
          </w:divBdr>
        </w:div>
        <w:div w:id="1829588086">
          <w:marLeft w:val="0"/>
          <w:marRight w:val="0"/>
          <w:marTop w:val="0"/>
          <w:marBottom w:val="0"/>
          <w:divBdr>
            <w:top w:val="none" w:sz="0" w:space="0" w:color="auto"/>
            <w:left w:val="none" w:sz="0" w:space="0" w:color="auto"/>
            <w:bottom w:val="none" w:sz="0" w:space="0" w:color="auto"/>
            <w:right w:val="none" w:sz="0" w:space="0" w:color="auto"/>
          </w:divBdr>
        </w:div>
        <w:div w:id="1462960347">
          <w:marLeft w:val="0"/>
          <w:marRight w:val="0"/>
          <w:marTop w:val="0"/>
          <w:marBottom w:val="0"/>
          <w:divBdr>
            <w:top w:val="none" w:sz="0" w:space="0" w:color="auto"/>
            <w:left w:val="none" w:sz="0" w:space="0" w:color="auto"/>
            <w:bottom w:val="none" w:sz="0" w:space="0" w:color="auto"/>
            <w:right w:val="none" w:sz="0" w:space="0" w:color="auto"/>
          </w:divBdr>
        </w:div>
        <w:div w:id="1462457528">
          <w:marLeft w:val="0"/>
          <w:marRight w:val="0"/>
          <w:marTop w:val="0"/>
          <w:marBottom w:val="0"/>
          <w:divBdr>
            <w:top w:val="none" w:sz="0" w:space="0" w:color="auto"/>
            <w:left w:val="none" w:sz="0" w:space="0" w:color="auto"/>
            <w:bottom w:val="none" w:sz="0" w:space="0" w:color="auto"/>
            <w:right w:val="none" w:sz="0" w:space="0" w:color="auto"/>
          </w:divBdr>
        </w:div>
        <w:div w:id="1045837303">
          <w:marLeft w:val="0"/>
          <w:marRight w:val="0"/>
          <w:marTop w:val="0"/>
          <w:marBottom w:val="0"/>
          <w:divBdr>
            <w:top w:val="none" w:sz="0" w:space="0" w:color="auto"/>
            <w:left w:val="none" w:sz="0" w:space="0" w:color="auto"/>
            <w:bottom w:val="none" w:sz="0" w:space="0" w:color="auto"/>
            <w:right w:val="none" w:sz="0" w:space="0" w:color="auto"/>
          </w:divBdr>
        </w:div>
        <w:div w:id="1258100868">
          <w:marLeft w:val="0"/>
          <w:marRight w:val="0"/>
          <w:marTop w:val="0"/>
          <w:marBottom w:val="0"/>
          <w:divBdr>
            <w:top w:val="none" w:sz="0" w:space="0" w:color="auto"/>
            <w:left w:val="none" w:sz="0" w:space="0" w:color="auto"/>
            <w:bottom w:val="none" w:sz="0" w:space="0" w:color="auto"/>
            <w:right w:val="none" w:sz="0" w:space="0" w:color="auto"/>
          </w:divBdr>
        </w:div>
        <w:div w:id="441075498">
          <w:marLeft w:val="0"/>
          <w:marRight w:val="0"/>
          <w:marTop w:val="0"/>
          <w:marBottom w:val="0"/>
          <w:divBdr>
            <w:top w:val="none" w:sz="0" w:space="0" w:color="auto"/>
            <w:left w:val="none" w:sz="0" w:space="0" w:color="auto"/>
            <w:bottom w:val="none" w:sz="0" w:space="0" w:color="auto"/>
            <w:right w:val="none" w:sz="0" w:space="0" w:color="auto"/>
          </w:divBdr>
        </w:div>
        <w:div w:id="672731919">
          <w:marLeft w:val="0"/>
          <w:marRight w:val="0"/>
          <w:marTop w:val="0"/>
          <w:marBottom w:val="0"/>
          <w:divBdr>
            <w:top w:val="none" w:sz="0" w:space="0" w:color="auto"/>
            <w:left w:val="none" w:sz="0" w:space="0" w:color="auto"/>
            <w:bottom w:val="none" w:sz="0" w:space="0" w:color="auto"/>
            <w:right w:val="none" w:sz="0" w:space="0" w:color="auto"/>
          </w:divBdr>
        </w:div>
        <w:div w:id="1056129153">
          <w:marLeft w:val="0"/>
          <w:marRight w:val="0"/>
          <w:marTop w:val="0"/>
          <w:marBottom w:val="0"/>
          <w:divBdr>
            <w:top w:val="none" w:sz="0" w:space="0" w:color="auto"/>
            <w:left w:val="none" w:sz="0" w:space="0" w:color="auto"/>
            <w:bottom w:val="none" w:sz="0" w:space="0" w:color="auto"/>
            <w:right w:val="none" w:sz="0" w:space="0" w:color="auto"/>
          </w:divBdr>
        </w:div>
        <w:div w:id="591742018">
          <w:marLeft w:val="0"/>
          <w:marRight w:val="0"/>
          <w:marTop w:val="0"/>
          <w:marBottom w:val="0"/>
          <w:divBdr>
            <w:top w:val="none" w:sz="0" w:space="0" w:color="auto"/>
            <w:left w:val="none" w:sz="0" w:space="0" w:color="auto"/>
            <w:bottom w:val="none" w:sz="0" w:space="0" w:color="auto"/>
            <w:right w:val="none" w:sz="0" w:space="0" w:color="auto"/>
          </w:divBdr>
        </w:div>
        <w:div w:id="575281996">
          <w:marLeft w:val="0"/>
          <w:marRight w:val="0"/>
          <w:marTop w:val="0"/>
          <w:marBottom w:val="0"/>
          <w:divBdr>
            <w:top w:val="none" w:sz="0" w:space="0" w:color="auto"/>
            <w:left w:val="none" w:sz="0" w:space="0" w:color="auto"/>
            <w:bottom w:val="none" w:sz="0" w:space="0" w:color="auto"/>
            <w:right w:val="none" w:sz="0" w:space="0" w:color="auto"/>
          </w:divBdr>
        </w:div>
        <w:div w:id="1101218943">
          <w:marLeft w:val="0"/>
          <w:marRight w:val="0"/>
          <w:marTop w:val="0"/>
          <w:marBottom w:val="0"/>
          <w:divBdr>
            <w:top w:val="none" w:sz="0" w:space="0" w:color="auto"/>
            <w:left w:val="none" w:sz="0" w:space="0" w:color="auto"/>
            <w:bottom w:val="none" w:sz="0" w:space="0" w:color="auto"/>
            <w:right w:val="none" w:sz="0" w:space="0" w:color="auto"/>
          </w:divBdr>
        </w:div>
        <w:div w:id="1749959609">
          <w:marLeft w:val="0"/>
          <w:marRight w:val="0"/>
          <w:marTop w:val="0"/>
          <w:marBottom w:val="0"/>
          <w:divBdr>
            <w:top w:val="none" w:sz="0" w:space="0" w:color="auto"/>
            <w:left w:val="none" w:sz="0" w:space="0" w:color="auto"/>
            <w:bottom w:val="none" w:sz="0" w:space="0" w:color="auto"/>
            <w:right w:val="none" w:sz="0" w:space="0" w:color="auto"/>
          </w:divBdr>
        </w:div>
      </w:divsChild>
    </w:div>
    <w:div w:id="2145852952">
      <w:bodyDiv w:val="1"/>
      <w:marLeft w:val="0"/>
      <w:marRight w:val="0"/>
      <w:marTop w:val="0"/>
      <w:marBottom w:val="0"/>
      <w:divBdr>
        <w:top w:val="none" w:sz="0" w:space="0" w:color="auto"/>
        <w:left w:val="none" w:sz="0" w:space="0" w:color="auto"/>
        <w:bottom w:val="none" w:sz="0" w:space="0" w:color="auto"/>
        <w:right w:val="none" w:sz="0" w:space="0" w:color="auto"/>
      </w:divBdr>
      <w:divsChild>
        <w:div w:id="465779410">
          <w:marLeft w:val="0"/>
          <w:marRight w:val="0"/>
          <w:marTop w:val="0"/>
          <w:marBottom w:val="0"/>
          <w:divBdr>
            <w:top w:val="none" w:sz="0" w:space="0" w:color="auto"/>
            <w:left w:val="none" w:sz="0" w:space="0" w:color="auto"/>
            <w:bottom w:val="none" w:sz="0" w:space="0" w:color="auto"/>
            <w:right w:val="none" w:sz="0" w:space="0" w:color="auto"/>
          </w:divBdr>
        </w:div>
        <w:div w:id="392657480">
          <w:marLeft w:val="0"/>
          <w:marRight w:val="0"/>
          <w:marTop w:val="0"/>
          <w:marBottom w:val="0"/>
          <w:divBdr>
            <w:top w:val="none" w:sz="0" w:space="0" w:color="auto"/>
            <w:left w:val="none" w:sz="0" w:space="0" w:color="auto"/>
            <w:bottom w:val="none" w:sz="0" w:space="0" w:color="auto"/>
            <w:right w:val="none" w:sz="0" w:space="0" w:color="auto"/>
          </w:divBdr>
        </w:div>
        <w:div w:id="1185366568">
          <w:marLeft w:val="0"/>
          <w:marRight w:val="0"/>
          <w:marTop w:val="0"/>
          <w:marBottom w:val="0"/>
          <w:divBdr>
            <w:top w:val="none" w:sz="0" w:space="0" w:color="auto"/>
            <w:left w:val="none" w:sz="0" w:space="0" w:color="auto"/>
            <w:bottom w:val="none" w:sz="0" w:space="0" w:color="auto"/>
            <w:right w:val="none" w:sz="0" w:space="0" w:color="auto"/>
          </w:divBdr>
        </w:div>
        <w:div w:id="2537104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zicpa.org.c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zicpa.org.cn"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CFB5D2-A0B4-425A-919A-540D8FFA3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507</TotalTime>
  <Pages>1</Pages>
  <Words>133</Words>
  <Characters>760</Characters>
  <Application>Microsoft Office Word</Application>
  <DocSecurity>0</DocSecurity>
  <Lines>6</Lines>
  <Paragraphs>1</Paragraphs>
  <ScaleCrop>false</ScaleCrop>
  <Company>Microsoft</Company>
  <LinksUpToDate>false</LinksUpToDate>
  <CharactersWithSpaces>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叶霭雯</cp:lastModifiedBy>
  <cp:revision>43</cp:revision>
  <cp:lastPrinted>2018-05-28T01:08:00Z</cp:lastPrinted>
  <dcterms:created xsi:type="dcterms:W3CDTF">2020-06-17T07:08:00Z</dcterms:created>
  <dcterms:modified xsi:type="dcterms:W3CDTF">2021-02-02T00:14:00Z</dcterms:modified>
</cp:coreProperties>
</file>